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7246F" w14:textId="77777777" w:rsidR="001C1844" w:rsidRDefault="006D3214" w:rsidP="001C1844">
      <w:pPr>
        <w:rPr>
          <w:lang w:val="en-US"/>
        </w:rPr>
      </w:pPr>
      <w:r>
        <w:rPr>
          <w:noProof/>
          <w:lang w:val="en-US" w:eastAsia="en-US"/>
        </w:rPr>
        <w:drawing>
          <wp:anchor distT="0" distB="0" distL="114300" distR="114300" simplePos="0" relativeHeight="251658752" behindDoc="1" locked="0" layoutInCell="1" allowOverlap="1" wp14:anchorId="03BDE369" wp14:editId="26C9F2D6">
            <wp:simplePos x="0" y="0"/>
            <wp:positionH relativeFrom="column">
              <wp:posOffset>-433070</wp:posOffset>
            </wp:positionH>
            <wp:positionV relativeFrom="paragraph">
              <wp:posOffset>-518160</wp:posOffset>
            </wp:positionV>
            <wp:extent cx="7528560" cy="10664190"/>
            <wp:effectExtent l="0" t="0" r="0" b="0"/>
            <wp:wrapNone/>
            <wp:docPr id="12" name="Grafik 1" descr="GIZ_Sidebar_Header_SPIS 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GIZ_Sidebar_Header_SPIS rev"/>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8560" cy="10664190"/>
                    </a:xfrm>
                    <a:prstGeom prst="rect">
                      <a:avLst/>
                    </a:prstGeom>
                    <a:noFill/>
                  </pic:spPr>
                </pic:pic>
              </a:graphicData>
            </a:graphic>
          </wp:anchor>
        </w:drawing>
      </w:r>
    </w:p>
    <w:p w14:paraId="311D86A6" w14:textId="77777777" w:rsidR="001C1844" w:rsidRDefault="001C1844" w:rsidP="001C1844">
      <w:pPr>
        <w:rPr>
          <w:lang w:val="en-US"/>
        </w:rPr>
      </w:pPr>
    </w:p>
    <w:p w14:paraId="54C35D5A" w14:textId="77777777" w:rsidR="001C1844" w:rsidRDefault="001C1844" w:rsidP="001C1844">
      <w:pPr>
        <w:rPr>
          <w:lang w:val="en-US"/>
        </w:rPr>
      </w:pPr>
    </w:p>
    <w:p w14:paraId="65E137BC" w14:textId="77777777" w:rsidR="001C1844" w:rsidRDefault="001C1844" w:rsidP="001C1844">
      <w:pPr>
        <w:rPr>
          <w:lang w:val="en-US"/>
        </w:rPr>
      </w:pPr>
    </w:p>
    <w:p w14:paraId="0C2412AC" w14:textId="77777777" w:rsidR="001C1844" w:rsidRDefault="001C1844" w:rsidP="001C1844">
      <w:pPr>
        <w:rPr>
          <w:lang w:val="en-US"/>
        </w:rPr>
      </w:pPr>
    </w:p>
    <w:p w14:paraId="5EED0F1F" w14:textId="77777777" w:rsidR="001C1844" w:rsidRDefault="001C1844" w:rsidP="001C1844">
      <w:pPr>
        <w:rPr>
          <w:lang w:val="en-US"/>
        </w:rPr>
      </w:pPr>
    </w:p>
    <w:p w14:paraId="476A12C5" w14:textId="77777777" w:rsidR="001C1844" w:rsidRDefault="001C1844" w:rsidP="001C1844">
      <w:pPr>
        <w:ind w:left="2268"/>
        <w:rPr>
          <w:caps/>
          <w:noProof/>
          <w:color w:val="FFFFFF" w:themeColor="background1"/>
          <w:sz w:val="40"/>
        </w:rPr>
      </w:pPr>
    </w:p>
    <w:p w14:paraId="4B5EE8BB" w14:textId="77777777" w:rsidR="001C1844" w:rsidRDefault="001C1844" w:rsidP="001C1844">
      <w:pPr>
        <w:ind w:left="2268"/>
        <w:rPr>
          <w:caps/>
          <w:noProof/>
          <w:sz w:val="40"/>
        </w:rPr>
      </w:pPr>
    </w:p>
    <w:p w14:paraId="13132D9F" w14:textId="77777777" w:rsidR="001C1844" w:rsidRDefault="001C1844" w:rsidP="001C1844">
      <w:pPr>
        <w:ind w:left="2268"/>
        <w:rPr>
          <w:caps/>
          <w:noProof/>
          <w:sz w:val="40"/>
        </w:rPr>
      </w:pPr>
    </w:p>
    <w:p w14:paraId="61C9DE83" w14:textId="77777777" w:rsidR="001C1844" w:rsidRDefault="001C1844" w:rsidP="001C1844">
      <w:pPr>
        <w:ind w:left="2268"/>
        <w:rPr>
          <w:caps/>
          <w:noProof/>
          <w:sz w:val="40"/>
        </w:rPr>
      </w:pPr>
    </w:p>
    <w:p w14:paraId="186A38CF" w14:textId="77777777" w:rsidR="001C1844" w:rsidRDefault="001C1844" w:rsidP="001C1844">
      <w:pPr>
        <w:ind w:left="2268"/>
        <w:rPr>
          <w:caps/>
          <w:noProof/>
          <w:sz w:val="40"/>
        </w:rPr>
      </w:pPr>
    </w:p>
    <w:p w14:paraId="3E122249" w14:textId="77777777" w:rsidR="001C1844" w:rsidRDefault="001C1844" w:rsidP="001C1844">
      <w:pPr>
        <w:rPr>
          <w:sz w:val="44"/>
          <w:lang w:val="en-US"/>
        </w:rPr>
      </w:pPr>
    </w:p>
    <w:p w14:paraId="58BA1020" w14:textId="11BCCCAD" w:rsidR="002E3632" w:rsidRPr="00996ADB" w:rsidRDefault="002E3632" w:rsidP="002E3632">
      <w:pPr>
        <w:ind w:left="2268"/>
        <w:jc w:val="center"/>
        <w:rPr>
          <w:b/>
          <w:color w:val="666666"/>
          <w:sz w:val="56"/>
          <w:szCs w:val="24"/>
          <w:lang w:val="es-ES"/>
        </w:rPr>
      </w:pPr>
      <w:r>
        <w:rPr>
          <w:b/>
          <w:color w:val="666666"/>
          <w:sz w:val="56"/>
          <w:szCs w:val="24"/>
          <w:lang w:val="es-ES"/>
        </w:rPr>
        <w:t>Prom</w:t>
      </w:r>
      <w:ins w:id="0" w:author="Autor">
        <w:r w:rsidR="00DA759F">
          <w:rPr>
            <w:b/>
            <w:color w:val="666666"/>
            <w:sz w:val="56"/>
            <w:szCs w:val="24"/>
            <w:lang w:val="es-ES"/>
          </w:rPr>
          <w:t>ueve</w:t>
        </w:r>
      </w:ins>
      <w:del w:id="1" w:author="Autor">
        <w:r w:rsidDel="00DA759F">
          <w:rPr>
            <w:b/>
            <w:color w:val="666666"/>
            <w:sz w:val="56"/>
            <w:szCs w:val="24"/>
            <w:lang w:val="es-ES"/>
          </w:rPr>
          <w:delText>over</w:delText>
        </w:r>
      </w:del>
      <w:r w:rsidR="00670BB3">
        <w:rPr>
          <w:b/>
          <w:color w:val="666666"/>
          <w:sz w:val="56"/>
          <w:szCs w:val="24"/>
          <w:lang w:val="es-ES"/>
        </w:rPr>
        <w:t xml:space="preserve"> </w:t>
      </w:r>
      <w:del w:id="2" w:author="Autor">
        <w:r w:rsidR="00670BB3" w:rsidDel="00923A74">
          <w:rPr>
            <w:b/>
            <w:color w:val="666666"/>
            <w:sz w:val="56"/>
            <w:szCs w:val="24"/>
            <w:lang w:val="es-ES"/>
          </w:rPr>
          <w:delText>e I</w:delText>
        </w:r>
        <w:r w:rsidR="008559A5" w:rsidDel="00923A74">
          <w:rPr>
            <w:b/>
            <w:color w:val="666666"/>
            <w:sz w:val="56"/>
            <w:szCs w:val="24"/>
            <w:lang w:val="es-ES"/>
          </w:rPr>
          <w:delText>niciar</w:delText>
        </w:r>
        <w:r w:rsidR="00395E6B" w:rsidDel="00923A74">
          <w:rPr>
            <w:b/>
            <w:color w:val="666666"/>
            <w:sz w:val="56"/>
            <w:szCs w:val="24"/>
            <w:lang w:val="es-ES"/>
          </w:rPr>
          <w:delText xml:space="preserve"> </w:delText>
        </w:r>
      </w:del>
      <w:r w:rsidR="00395E6B">
        <w:rPr>
          <w:b/>
          <w:color w:val="666666"/>
          <w:sz w:val="56"/>
          <w:szCs w:val="24"/>
          <w:lang w:val="es-ES"/>
        </w:rPr>
        <w:t>-</w:t>
      </w:r>
    </w:p>
    <w:p w14:paraId="75099202" w14:textId="758B39C4" w:rsidR="002E3632" w:rsidRPr="00996ADB" w:rsidRDefault="00395E6B" w:rsidP="002E3632">
      <w:pPr>
        <w:ind w:left="2268"/>
        <w:jc w:val="center"/>
        <w:rPr>
          <w:b/>
          <w:color w:val="666666"/>
          <w:sz w:val="56"/>
          <w:szCs w:val="24"/>
          <w:lang w:val="es-ES"/>
        </w:rPr>
      </w:pPr>
      <w:r>
        <w:rPr>
          <w:b/>
          <w:color w:val="666666"/>
          <w:sz w:val="56"/>
          <w:szCs w:val="24"/>
          <w:lang w:val="es-ES"/>
        </w:rPr>
        <w:t>Herramienta</w:t>
      </w:r>
      <w:ins w:id="3" w:author="Autor">
        <w:r w:rsidR="00923A74">
          <w:rPr>
            <w:b/>
            <w:color w:val="666666"/>
            <w:sz w:val="56"/>
            <w:szCs w:val="24"/>
            <w:lang w:val="es-ES"/>
          </w:rPr>
          <w:t xml:space="preserve"> </w:t>
        </w:r>
      </w:ins>
      <w:del w:id="4" w:author="Autor">
        <w:r w:rsidDel="00923A74">
          <w:rPr>
            <w:b/>
            <w:color w:val="666666"/>
            <w:sz w:val="56"/>
            <w:szCs w:val="24"/>
            <w:lang w:val="es-ES"/>
          </w:rPr>
          <w:delText xml:space="preserve"> </w:delText>
        </w:r>
      </w:del>
      <w:r>
        <w:rPr>
          <w:b/>
          <w:color w:val="666666"/>
          <w:sz w:val="56"/>
          <w:szCs w:val="24"/>
          <w:lang w:val="es-ES"/>
        </w:rPr>
        <w:t>de e</w:t>
      </w:r>
      <w:r w:rsidR="002E3632">
        <w:rPr>
          <w:b/>
          <w:color w:val="666666"/>
          <w:sz w:val="56"/>
          <w:szCs w:val="24"/>
          <w:lang w:val="es-ES"/>
        </w:rPr>
        <w:t>valuación rápida de SPIS</w:t>
      </w:r>
    </w:p>
    <w:p w14:paraId="0B3356A2" w14:textId="77777777" w:rsidR="001C1844" w:rsidRPr="00996ADB" w:rsidRDefault="001C1844" w:rsidP="001C1844">
      <w:pPr>
        <w:ind w:left="2268"/>
        <w:rPr>
          <w:lang w:val="es-ES"/>
        </w:rPr>
      </w:pPr>
    </w:p>
    <w:p w14:paraId="4B8F3ABA" w14:textId="77777777" w:rsidR="001C1844" w:rsidRPr="00996ADB" w:rsidRDefault="00DC6021" w:rsidP="001C1844">
      <w:pPr>
        <w:ind w:left="2268"/>
        <w:rPr>
          <w:lang w:val="es-ES"/>
        </w:rPr>
      </w:pPr>
      <w:r>
        <w:rPr>
          <w:noProof/>
          <w:lang w:val="en-US" w:eastAsia="en-US"/>
        </w:rPr>
        <w:drawing>
          <wp:anchor distT="0" distB="0" distL="114300" distR="114300" simplePos="0" relativeHeight="251656704" behindDoc="0" locked="0" layoutInCell="1" allowOverlap="1" wp14:anchorId="2C75BE5B" wp14:editId="3C146EE4">
            <wp:simplePos x="0" y="0"/>
            <wp:positionH relativeFrom="column">
              <wp:posOffset>1571625</wp:posOffset>
            </wp:positionH>
            <wp:positionV relativeFrom="paragraph">
              <wp:posOffset>5457825</wp:posOffset>
            </wp:positionV>
            <wp:extent cx="5558155" cy="513060"/>
            <wp:effectExtent l="0" t="0" r="0" b="190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558155" cy="513060"/>
                    </a:xfrm>
                    <a:prstGeom prst="rect">
                      <a:avLst/>
                    </a:prstGeom>
                    <a:ln>
                      <a:noFill/>
                    </a:ln>
                    <a:extLst>
                      <a:ext uri="{53640926-AAD7-44D8-BBD7-CCE9431645EC}">
                        <a14:shadowObscured xmlns:a14="http://schemas.microsoft.com/office/drawing/2010/main"/>
                      </a:ext>
                    </a:extLst>
                  </pic:spPr>
                </pic:pic>
              </a:graphicData>
            </a:graphic>
          </wp:anchor>
        </w:drawing>
      </w:r>
    </w:p>
    <w:p w14:paraId="50CCBC0C" w14:textId="77777777" w:rsidR="001C1844" w:rsidRPr="00996ADB" w:rsidRDefault="001C1844" w:rsidP="001C1844">
      <w:pPr>
        <w:rPr>
          <w:lang w:val="es-ES"/>
        </w:rPr>
        <w:sectPr w:rsidR="001C1844" w:rsidRPr="00996ADB" w:rsidSect="000F3384">
          <w:headerReference w:type="default" r:id="rId10"/>
          <w:footerReference w:type="default" r:id="rId11"/>
          <w:footerReference w:type="first" r:id="rId12"/>
          <w:pgSz w:w="11907" w:h="16840" w:code="9"/>
          <w:pgMar w:top="720" w:right="720" w:bottom="720" w:left="720" w:header="567" w:footer="567" w:gutter="0"/>
          <w:cols w:space="720"/>
          <w:docGrid w:linePitch="360"/>
        </w:sectPr>
      </w:pPr>
    </w:p>
    <w:p w14:paraId="2F73EFB8" w14:textId="77777777" w:rsidR="00DA759F" w:rsidRPr="008D6803" w:rsidRDefault="00DA759F" w:rsidP="00DA759F">
      <w:pPr>
        <w:rPr>
          <w:ins w:id="5" w:author="Autor"/>
          <w:szCs w:val="24"/>
          <w:lang w:val="es-CL"/>
        </w:rPr>
      </w:pPr>
      <w:ins w:id="6" w:author="Autor">
        <w:r>
          <w:rPr>
            <w:szCs w:val="24"/>
            <w:lang w:val="es-ES"/>
          </w:rPr>
          <w:lastRenderedPageBreak/>
          <w:t xml:space="preserve">La publicación de la </w:t>
        </w:r>
        <w:commentRangeStart w:id="7"/>
        <w:r>
          <w:rPr>
            <w:szCs w:val="24"/>
            <w:lang w:val="es-ES"/>
          </w:rPr>
          <w:t xml:space="preserve">Caja de herramientas de sistemas de riego </w:t>
        </w:r>
        <w:commentRangeEnd w:id="7"/>
        <w:r>
          <w:rPr>
            <w:rStyle w:val="Kommentarzeichen"/>
          </w:rPr>
          <w:commentReference w:id="7"/>
        </w:r>
        <w:r>
          <w:rPr>
            <w:szCs w:val="24"/>
            <w:lang w:val="es-ES"/>
          </w:rPr>
          <w:t xml:space="preserve">solar ha sido posible </w:t>
        </w:r>
        <w:commentRangeStart w:id="8"/>
        <w:r>
          <w:rPr>
            <w:szCs w:val="24"/>
            <w:lang w:val="es-ES"/>
          </w:rPr>
          <w:t xml:space="preserve">gracias al apoyo brindado por la iniciativa mundial </w:t>
        </w:r>
        <w:r>
          <w:rPr>
            <w:i/>
            <w:szCs w:val="24"/>
            <w:lang w:val="es-ES"/>
          </w:rPr>
          <w:t>Powering Agriculture</w:t>
        </w:r>
        <w:r>
          <w:rPr>
            <w:szCs w:val="24"/>
            <w:lang w:val="es-ES"/>
          </w:rPr>
          <w:t>:</w:t>
        </w:r>
        <w:r w:rsidRPr="008D6803">
          <w:rPr>
            <w:szCs w:val="24"/>
            <w:lang w:val="es-CL"/>
          </w:rPr>
          <w:t xml:space="preserve"> </w:t>
        </w:r>
        <w:r>
          <w:rPr>
            <w:i/>
            <w:szCs w:val="24"/>
            <w:lang w:val="es-ES"/>
          </w:rPr>
          <w:t>An Energy Grand Challenge for Development</w:t>
        </w:r>
        <w:r>
          <w:rPr>
            <w:szCs w:val="24"/>
            <w:lang w:val="es-ES"/>
          </w:rPr>
          <w:t xml:space="preserve"> (PAEGC) (Energización Rural: Un gran desafío energético para el desarrollo).</w:t>
        </w:r>
        <w:r w:rsidRPr="008D6803">
          <w:rPr>
            <w:szCs w:val="24"/>
            <w:lang w:val="es-CL"/>
          </w:rPr>
          <w:t xml:space="preserve"> </w:t>
        </w:r>
        <w:commentRangeEnd w:id="8"/>
        <w:r>
          <w:rPr>
            <w:rStyle w:val="Kommentarzeichen"/>
          </w:rPr>
          <w:commentReference w:id="8"/>
        </w:r>
        <w:r>
          <w:rPr>
            <w:szCs w:val="24"/>
            <w:lang w:val="es-ES"/>
          </w:rPr>
          <w:t>En 2012, la Agencia de los Estados Unidos para el Desarrollo Internacional (USAID), la Agencia Sueca de Cooperación Internacional para el Desarrollo (Sida), el Ministerio Federal de Cooperación Económica y Desarrollo (BMZ) de Alemania, la empresa de energía Duke Energy Corporation y la Corporación de Inversiones Privadas en el Extranjero (OPIC) juntaron recursos para crear la iniciativa PAEGC.</w:t>
        </w:r>
        <w:r w:rsidRPr="008D6803">
          <w:rPr>
            <w:szCs w:val="24"/>
            <w:lang w:val="es-CL"/>
          </w:rPr>
          <w:t xml:space="preserve"> </w:t>
        </w:r>
        <w:r>
          <w:rPr>
            <w:szCs w:val="24"/>
            <w:lang w:val="es-ES"/>
          </w:rPr>
          <w:t>El objetivo de PAEGC es fomentar nuevos enfoques sostenibles con el fin de acelerar el desarrollo y asegurar el establecimiento de energías limpias que incrementen la productividad y/o el valor de la agricultura en países en desarrollo y regiones emergentes sin acceso a fuentes de energía confiables, asequibles y limpias.</w:t>
        </w:r>
      </w:ins>
    </w:p>
    <w:p w14:paraId="59570754" w14:textId="0D258ED9" w:rsidR="002E3632" w:rsidRPr="00996ADB" w:rsidDel="00DA759F" w:rsidRDefault="002E3632" w:rsidP="002E3632">
      <w:pPr>
        <w:rPr>
          <w:del w:id="9" w:author="Autor"/>
          <w:szCs w:val="24"/>
          <w:lang w:val="es-ES"/>
        </w:rPr>
      </w:pPr>
      <w:del w:id="10" w:author="Autor">
        <w:r w:rsidDel="00DA759F">
          <w:rPr>
            <w:szCs w:val="24"/>
            <w:lang w:val="es-ES"/>
          </w:rPr>
          <w:delText xml:space="preserve">La publicación de la Caja de herramientas sobre sistemas de riego con energía solar ha sido posible gracias al apoyo brindado por la iniciativa mundial </w:delText>
        </w:r>
        <w:r w:rsidDel="00DA759F">
          <w:rPr>
            <w:i/>
            <w:szCs w:val="24"/>
            <w:lang w:val="es-ES"/>
          </w:rPr>
          <w:delText>Powering Agriculture</w:delText>
        </w:r>
        <w:r w:rsidDel="00DA759F">
          <w:rPr>
            <w:szCs w:val="24"/>
            <w:lang w:val="es-ES"/>
          </w:rPr>
          <w:delText>:</w:delText>
        </w:r>
        <w:r w:rsidRPr="00996ADB" w:rsidDel="00DA759F">
          <w:rPr>
            <w:szCs w:val="24"/>
            <w:lang w:val="es-ES"/>
          </w:rPr>
          <w:delText xml:space="preserve"> </w:delText>
        </w:r>
        <w:r w:rsidDel="00DA759F">
          <w:rPr>
            <w:i/>
            <w:szCs w:val="24"/>
            <w:lang w:val="es-ES"/>
          </w:rPr>
          <w:delText>An Energy Grand Challenge for Development</w:delText>
        </w:r>
        <w:r w:rsidDel="00DA759F">
          <w:rPr>
            <w:szCs w:val="24"/>
            <w:lang w:val="es-ES"/>
          </w:rPr>
          <w:delText xml:space="preserve"> (PAEGC) (Energía para la agricultura: Un gran desafío de energía para el desarrollo).</w:delText>
        </w:r>
        <w:r w:rsidRPr="00996ADB" w:rsidDel="00DA759F">
          <w:rPr>
            <w:szCs w:val="24"/>
            <w:lang w:val="es-ES"/>
          </w:rPr>
          <w:delText xml:space="preserve"> </w:delText>
        </w:r>
        <w:r w:rsidDel="00DA759F">
          <w:rPr>
            <w:szCs w:val="24"/>
            <w:lang w:val="es-ES"/>
          </w:rPr>
          <w:delText>En 2012, la Agencia de los Estados Unidos para el Desarrollo Internacional (USAID), la Agencia Sueca de Cooperación Internacional para el Desarrollo (Sida), el Ministerio Federal de Cooperación Económica y Desarrollo (BMZ) de Alemania, la empresa de energía Duke Energy Corporation y la Corporación de Inversiones Privadas en el Extranjero (OPIC) combinaron sus recursos para crear la iniciativa PAEGC.</w:delText>
        </w:r>
        <w:r w:rsidRPr="00996ADB" w:rsidDel="00DA759F">
          <w:rPr>
            <w:szCs w:val="24"/>
            <w:lang w:val="es-ES"/>
          </w:rPr>
          <w:delText xml:space="preserve"> </w:delText>
        </w:r>
        <w:r w:rsidDel="00DA759F">
          <w:rPr>
            <w:szCs w:val="24"/>
            <w:lang w:val="es-ES"/>
          </w:rPr>
          <w:delText>El objetivo de PAEGC es fomentar nuevos enfoques sostenibles dirigidos a acelerar el desarrollo y el establecimiento de soluciones de energía limpia que incrementen la productividad y/o el valor de la agricultura para los agricultores y agricultoras y las empresas agroindustriales en países en desarrollo y regiones emergentes que carecen de acceso a fuentes de energía confiables, asequibles y limpias.</w:delText>
        </w:r>
      </w:del>
    </w:p>
    <w:p w14:paraId="7AC0FBBA" w14:textId="74E5DAD1" w:rsidR="002151B6" w:rsidRPr="00996ADB" w:rsidDel="00DA759F" w:rsidRDefault="002151B6" w:rsidP="002151B6">
      <w:pPr>
        <w:rPr>
          <w:del w:id="11" w:author="Autor"/>
          <w:rFonts w:ascii="Arial" w:hAnsi="Arial" w:cs="Arial"/>
          <w:lang w:val="es-ES"/>
        </w:rPr>
      </w:pPr>
    </w:p>
    <w:p w14:paraId="58860315" w14:textId="77777777" w:rsidR="002E3632" w:rsidRPr="00996ADB" w:rsidRDefault="002E3632" w:rsidP="002E3632">
      <w:pPr>
        <w:rPr>
          <w:color w:val="879B32"/>
          <w:szCs w:val="24"/>
          <w:lang w:val="es-ES"/>
        </w:rPr>
      </w:pPr>
      <w:r w:rsidRPr="00DE62E8">
        <w:rPr>
          <w:color w:val="879B32"/>
          <w:szCs w:val="24"/>
          <w:lang w:val="es-ES"/>
        </w:rPr>
        <w:t>Publicado por</w:t>
      </w:r>
    </w:p>
    <w:p w14:paraId="283127DA" w14:textId="628BA8B3" w:rsidR="006B5370" w:rsidRPr="00996ADB" w:rsidRDefault="006B5370" w:rsidP="006B5370">
      <w:pPr>
        <w:rPr>
          <w:szCs w:val="24"/>
          <w:lang w:val="es-ES"/>
        </w:rPr>
      </w:pPr>
      <w:r>
        <w:rPr>
          <w:szCs w:val="24"/>
          <w:lang w:val="es-ES"/>
        </w:rPr>
        <w:t>Deutsche Gesellschaft für Internationale Zusammenarbeit (GIZ) GmbH, por encargo del BMZ como socio f</w:t>
      </w:r>
      <w:r w:rsidR="00466F42">
        <w:rPr>
          <w:szCs w:val="24"/>
          <w:lang w:val="es-ES"/>
        </w:rPr>
        <w:t>und</w:t>
      </w:r>
      <w:r>
        <w:rPr>
          <w:szCs w:val="24"/>
          <w:lang w:val="es-ES"/>
        </w:rPr>
        <w:t xml:space="preserve">ador de la iniciativa mundial </w:t>
      </w:r>
      <w:r>
        <w:rPr>
          <w:i/>
          <w:szCs w:val="24"/>
          <w:lang w:val="es-ES"/>
        </w:rPr>
        <w:t>Powering Agriculture:</w:t>
      </w:r>
      <w:r w:rsidRPr="00996ADB">
        <w:rPr>
          <w:szCs w:val="24"/>
          <w:lang w:val="es-ES"/>
        </w:rPr>
        <w:t xml:space="preserve"> </w:t>
      </w:r>
      <w:r>
        <w:rPr>
          <w:i/>
          <w:szCs w:val="24"/>
          <w:lang w:val="es-ES"/>
        </w:rPr>
        <w:t>An Energy Grand Challenge for Development</w:t>
      </w:r>
      <w:r>
        <w:rPr>
          <w:szCs w:val="24"/>
          <w:lang w:val="es-ES"/>
        </w:rPr>
        <w:t xml:space="preserve"> (PAEGC)</w:t>
      </w:r>
      <w:r w:rsidR="00F933F7">
        <w:rPr>
          <w:szCs w:val="24"/>
          <w:lang w:val="es-ES"/>
        </w:rPr>
        <w:t>,</w:t>
      </w:r>
      <w:r>
        <w:rPr>
          <w:szCs w:val="24"/>
          <w:lang w:val="es-ES"/>
        </w:rPr>
        <w:t xml:space="preserve"> y</w:t>
      </w:r>
      <w:r>
        <w:rPr>
          <w:szCs w:val="24"/>
          <w:lang w:val="es-ES"/>
        </w:rPr>
        <w:br/>
        <w:t>Organización de las Naciones Unidas para la Alimentación y la Agricultura (FAO)</w:t>
      </w:r>
    </w:p>
    <w:p w14:paraId="00D2AD44" w14:textId="77777777" w:rsidR="002151B6" w:rsidRPr="00996ADB" w:rsidRDefault="002151B6" w:rsidP="002151B6">
      <w:pPr>
        <w:rPr>
          <w:rFonts w:ascii="Arial" w:hAnsi="Arial" w:cs="Arial"/>
          <w:lang w:val="es-ES"/>
        </w:rPr>
      </w:pPr>
    </w:p>
    <w:p w14:paraId="2D4DBFBA" w14:textId="77777777" w:rsidR="002E3632" w:rsidRPr="00996ADB" w:rsidRDefault="002E3632" w:rsidP="002E3632">
      <w:pPr>
        <w:rPr>
          <w:color w:val="879B32"/>
          <w:szCs w:val="24"/>
          <w:lang w:val="es-ES"/>
        </w:rPr>
      </w:pPr>
      <w:r>
        <w:rPr>
          <w:color w:val="879B32"/>
          <w:szCs w:val="24"/>
          <w:lang w:val="es-ES"/>
        </w:rPr>
        <w:t>Responsable</w:t>
      </w:r>
    </w:p>
    <w:p w14:paraId="1AC11AFD" w14:textId="77777777" w:rsidR="002E3632" w:rsidRPr="00996ADB" w:rsidRDefault="002E3632" w:rsidP="002E3632">
      <w:pPr>
        <w:rPr>
          <w:szCs w:val="24"/>
          <w:lang w:val="es-ES"/>
        </w:rPr>
      </w:pPr>
      <w:r>
        <w:rPr>
          <w:szCs w:val="24"/>
          <w:lang w:val="es-ES"/>
        </w:rPr>
        <w:t xml:space="preserve">Proyecto de la GIZ </w:t>
      </w:r>
      <w:r>
        <w:rPr>
          <w:i/>
          <w:szCs w:val="24"/>
          <w:lang w:val="es-ES"/>
        </w:rPr>
        <w:t>Sustainable Energy for Food – Powering Agriculture</w:t>
      </w:r>
      <w:r>
        <w:rPr>
          <w:szCs w:val="24"/>
          <w:lang w:val="es-ES"/>
        </w:rPr>
        <w:t xml:space="preserve"> (Energía sostenible para la alimentación - Energía para la agricultura)</w:t>
      </w:r>
    </w:p>
    <w:p w14:paraId="7D3527C6" w14:textId="77777777" w:rsidR="002151B6" w:rsidRPr="00996ADB" w:rsidRDefault="002151B6" w:rsidP="002151B6">
      <w:pPr>
        <w:rPr>
          <w:rFonts w:ascii="Arial" w:hAnsi="Arial" w:cs="Arial"/>
          <w:lang w:val="es-ES"/>
        </w:rPr>
      </w:pPr>
    </w:p>
    <w:p w14:paraId="7B43C08A" w14:textId="77777777" w:rsidR="002E3632" w:rsidRPr="00996ADB" w:rsidRDefault="002E3632" w:rsidP="002E3632">
      <w:pPr>
        <w:rPr>
          <w:color w:val="879B32"/>
          <w:szCs w:val="24"/>
          <w:lang w:val="es-ES"/>
        </w:rPr>
      </w:pPr>
      <w:r>
        <w:rPr>
          <w:color w:val="879B32"/>
          <w:szCs w:val="24"/>
          <w:lang w:val="es-ES"/>
        </w:rPr>
        <w:t>Contacto</w:t>
      </w:r>
    </w:p>
    <w:p w14:paraId="713E5C0D" w14:textId="77777777" w:rsidR="002E3632" w:rsidRPr="00996ADB" w:rsidRDefault="00923A74" w:rsidP="002E3632">
      <w:pPr>
        <w:rPr>
          <w:szCs w:val="24"/>
          <w:lang w:val="es-ES"/>
        </w:rPr>
      </w:pPr>
      <w:hyperlink r:id="rId15" w:history="1">
        <w:r w:rsidR="002E3632">
          <w:rPr>
            <w:rStyle w:val="Hyperlink"/>
            <w:szCs w:val="24"/>
            <w:lang w:val="es-ES"/>
          </w:rPr>
          <w:t>Powering.Agriculture@giz.de</w:t>
        </w:r>
      </w:hyperlink>
    </w:p>
    <w:p w14:paraId="005E4A8C" w14:textId="77777777" w:rsidR="002E3632" w:rsidRPr="00996ADB" w:rsidRDefault="002E3632" w:rsidP="002151B6">
      <w:pPr>
        <w:rPr>
          <w:rFonts w:ascii="Arial" w:hAnsi="Arial" w:cs="Arial"/>
          <w:lang w:val="es-ES"/>
        </w:rPr>
      </w:pPr>
    </w:p>
    <w:p w14:paraId="3C5E9F06" w14:textId="77777777" w:rsidR="002E3632" w:rsidRPr="00996ADB" w:rsidRDefault="002E3632" w:rsidP="002E3632">
      <w:pPr>
        <w:rPr>
          <w:color w:val="879B32"/>
          <w:szCs w:val="24"/>
          <w:lang w:val="es-ES"/>
        </w:rPr>
      </w:pPr>
      <w:r>
        <w:rPr>
          <w:color w:val="879B32"/>
          <w:szCs w:val="24"/>
          <w:lang w:val="es-ES"/>
        </w:rPr>
        <w:t>Descargar</w:t>
      </w:r>
    </w:p>
    <w:p w14:paraId="15076B92" w14:textId="77777777" w:rsidR="002E3632" w:rsidRPr="00996ADB" w:rsidRDefault="00923A74" w:rsidP="002E3632">
      <w:pPr>
        <w:rPr>
          <w:szCs w:val="24"/>
          <w:lang w:val="es-ES"/>
        </w:rPr>
      </w:pPr>
      <w:hyperlink r:id="rId16" w:history="1">
        <w:r w:rsidR="002E3632">
          <w:rPr>
            <w:rStyle w:val="Hyperlink"/>
            <w:szCs w:val="24"/>
            <w:lang w:val="es-ES"/>
          </w:rPr>
          <w:t>https://energypedia.info/wiki/Toolbox_on_SPIS</w:t>
        </w:r>
      </w:hyperlink>
    </w:p>
    <w:p w14:paraId="58B67F5A" w14:textId="77777777" w:rsidR="002E3632" w:rsidRPr="00996ADB" w:rsidRDefault="002E3632" w:rsidP="002151B6">
      <w:pPr>
        <w:rPr>
          <w:rFonts w:ascii="Arial" w:hAnsi="Arial" w:cs="Arial"/>
          <w:lang w:val="es-ES"/>
        </w:rPr>
      </w:pPr>
    </w:p>
    <w:p w14:paraId="6C408C30" w14:textId="77777777" w:rsidR="002E3632" w:rsidRDefault="002E3632" w:rsidP="002E3632">
      <w:pPr>
        <w:rPr>
          <w:szCs w:val="24"/>
          <w:lang w:val="en-US"/>
        </w:rPr>
      </w:pPr>
      <w:r w:rsidRPr="00996ADB">
        <w:rPr>
          <w:color w:val="879B32"/>
          <w:szCs w:val="24"/>
          <w:lang w:val="en-US"/>
        </w:rPr>
        <w:t>Acerca de</w:t>
      </w:r>
      <w:r>
        <w:rPr>
          <w:color w:val="879B32"/>
          <w:szCs w:val="24"/>
          <w:lang w:val="en-US"/>
        </w:rPr>
        <w:t xml:space="preserve"> </w:t>
      </w:r>
    </w:p>
    <w:p w14:paraId="034F0E3E" w14:textId="77777777" w:rsidR="002E3632" w:rsidRDefault="002E3632" w:rsidP="002E3632">
      <w:pPr>
        <w:rPr>
          <w:szCs w:val="24"/>
          <w:lang w:val="en-US"/>
        </w:rPr>
      </w:pPr>
      <w:r w:rsidRPr="00996ADB">
        <w:rPr>
          <w:i/>
          <w:szCs w:val="24"/>
          <w:lang w:val="en-US"/>
        </w:rPr>
        <w:t>Powering Agriculture</w:t>
      </w:r>
      <w:r w:rsidRPr="00996ADB">
        <w:rPr>
          <w:szCs w:val="24"/>
          <w:lang w:val="en-US"/>
        </w:rPr>
        <w:t>:</w:t>
      </w:r>
      <w:r>
        <w:rPr>
          <w:szCs w:val="24"/>
          <w:lang w:val="en-US"/>
        </w:rPr>
        <w:t xml:space="preserve"> </w:t>
      </w:r>
      <w:r w:rsidRPr="00996ADB">
        <w:rPr>
          <w:i/>
          <w:szCs w:val="24"/>
          <w:lang w:val="en-US"/>
        </w:rPr>
        <w:t>An Energy Grand Challenge for Development</w:t>
      </w:r>
      <w:r w:rsidRPr="00996ADB">
        <w:rPr>
          <w:szCs w:val="24"/>
          <w:lang w:val="en-US"/>
        </w:rPr>
        <w:t>:</w:t>
      </w:r>
      <w:r>
        <w:rPr>
          <w:szCs w:val="24"/>
          <w:lang w:val="en-US"/>
        </w:rPr>
        <w:t xml:space="preserve"> </w:t>
      </w:r>
      <w:hyperlink r:id="rId17" w:history="1">
        <w:r w:rsidRPr="00996ADB">
          <w:rPr>
            <w:rStyle w:val="Hyperlink"/>
            <w:szCs w:val="24"/>
            <w:lang w:val="en-US"/>
          </w:rPr>
          <w:t>https://poweringag.org</w:t>
        </w:r>
      </w:hyperlink>
    </w:p>
    <w:p w14:paraId="0AE21D4B" w14:textId="77777777" w:rsidR="002E3632" w:rsidRPr="008673B3" w:rsidRDefault="002E3632" w:rsidP="002151B6">
      <w:pPr>
        <w:rPr>
          <w:rFonts w:ascii="Arial" w:hAnsi="Arial" w:cs="Arial"/>
          <w:lang w:val="en-US"/>
        </w:rPr>
      </w:pPr>
    </w:p>
    <w:p w14:paraId="1F8A85A4" w14:textId="23B31B21" w:rsidR="002E3632" w:rsidRPr="00996ADB" w:rsidRDefault="002E3632" w:rsidP="002E3632">
      <w:pPr>
        <w:rPr>
          <w:color w:val="879B32"/>
          <w:szCs w:val="24"/>
          <w:lang w:val="es-ES"/>
        </w:rPr>
      </w:pPr>
      <w:r>
        <w:rPr>
          <w:color w:val="879B32"/>
          <w:szCs w:val="24"/>
          <w:lang w:val="es-ES"/>
        </w:rPr>
        <w:t>Versión</w:t>
      </w:r>
    </w:p>
    <w:p w14:paraId="2035A250" w14:textId="77777777" w:rsidR="002E3632" w:rsidRPr="00996ADB" w:rsidRDefault="002E3632" w:rsidP="002E3632">
      <w:pPr>
        <w:rPr>
          <w:szCs w:val="24"/>
          <w:lang w:val="es-ES"/>
        </w:rPr>
      </w:pPr>
      <w:r w:rsidRPr="00DE62E8">
        <w:rPr>
          <w:szCs w:val="24"/>
          <w:lang w:val="es-ES"/>
        </w:rPr>
        <w:t>1.0 (marzo de 2018)</w:t>
      </w:r>
    </w:p>
    <w:p w14:paraId="44A09511" w14:textId="77777777" w:rsidR="002151B6" w:rsidRPr="00996ADB" w:rsidRDefault="002151B6" w:rsidP="002151B6">
      <w:pPr>
        <w:rPr>
          <w:rFonts w:ascii="Arial" w:hAnsi="Arial" w:cs="Arial"/>
          <w:lang w:val="es-ES"/>
        </w:rPr>
      </w:pPr>
    </w:p>
    <w:p w14:paraId="5F837FA2" w14:textId="77777777" w:rsidR="002E3632" w:rsidRPr="00996ADB" w:rsidRDefault="002E3632" w:rsidP="002E3632">
      <w:pPr>
        <w:rPr>
          <w:color w:val="879B32"/>
          <w:szCs w:val="24"/>
          <w:lang w:val="es-ES"/>
        </w:rPr>
      </w:pPr>
      <w:r>
        <w:rPr>
          <w:color w:val="879B32"/>
          <w:szCs w:val="24"/>
          <w:lang w:val="es-ES"/>
        </w:rPr>
        <w:t>Descargo de responsabilidad</w:t>
      </w:r>
    </w:p>
    <w:p w14:paraId="52C452E6" w14:textId="77777777" w:rsidR="002E3632" w:rsidRPr="00996ADB" w:rsidRDefault="002E3632" w:rsidP="002E3632">
      <w:pPr>
        <w:rPr>
          <w:szCs w:val="24"/>
          <w:lang w:val="es-ES"/>
        </w:rPr>
      </w:pPr>
      <w:r>
        <w:rPr>
          <w:szCs w:val="24"/>
          <w:lang w:val="es-ES"/>
        </w:rPr>
        <w:t>Las denominaciones empleadas y la presentación del material en este producto informativo no implican juicio alguno de parte de la Deutsche Gesellschaft für Internationale Zusammenarbeit (GIZ) GmbH, la Organización de las Naciones Unidas para la Alimentación y la Agricultura (FAO), o los socios fundadores de la iniciativa PAEGC, sobre la condición jurídica o el grado de desarrollo de ninguno de los países, territorios, ciudades o zonas citados o de sus autoridades, ni respecto de la delimitación de sus fronteras o límites.</w:t>
      </w:r>
      <w:r w:rsidRPr="00996ADB">
        <w:rPr>
          <w:szCs w:val="24"/>
          <w:lang w:val="es-ES"/>
        </w:rPr>
        <w:t xml:space="preserve"> </w:t>
      </w:r>
      <w:r>
        <w:rPr>
          <w:szCs w:val="24"/>
          <w:lang w:val="es-ES"/>
        </w:rPr>
        <w:t>La mención de empresas o productos de fabricantes en particular, estén o no patentados, no implica que la GIZ, la FAO o alguno de los socios fundadores de la iniciativa PAEGC los aprueben o recomienden, dándoles preferencia sobre otros de naturaleza similar que no se mencionan.</w:t>
      </w:r>
      <w:r w:rsidRPr="00996ADB">
        <w:rPr>
          <w:szCs w:val="24"/>
          <w:lang w:val="es-ES"/>
        </w:rPr>
        <w:t xml:space="preserve"> </w:t>
      </w:r>
      <w:r>
        <w:rPr>
          <w:szCs w:val="24"/>
          <w:lang w:val="es-ES"/>
        </w:rPr>
        <w:t>Las opiniones expresadas en este producto informativo son las de su(s) autor(es) o autora(s), y no reflejan necesariamente los puntos de vista o las políticas de la GIZ, la FAO o ninguno de los socios fundadores de la iniciativa PAEGC.</w:t>
      </w:r>
    </w:p>
    <w:p w14:paraId="50AD34B8" w14:textId="77777777" w:rsidR="00342023" w:rsidRPr="00996ADB" w:rsidRDefault="00342023" w:rsidP="00342023">
      <w:pPr>
        <w:rPr>
          <w:rFonts w:ascii="Arial" w:hAnsi="Arial" w:cs="Arial"/>
          <w:lang w:val="es-ES"/>
        </w:rPr>
      </w:pPr>
    </w:p>
    <w:p w14:paraId="1FCC57A7" w14:textId="77777777" w:rsidR="002E3632" w:rsidRPr="00996ADB" w:rsidRDefault="002E3632" w:rsidP="002E3632">
      <w:pPr>
        <w:rPr>
          <w:szCs w:val="24"/>
          <w:lang w:val="es-ES"/>
        </w:rPr>
      </w:pPr>
      <w:r>
        <w:rPr>
          <w:szCs w:val="24"/>
          <w:lang w:val="es-ES"/>
        </w:rPr>
        <w:t>La GIZ, la FAO y los socios fundadores de la iniciativa PAEGC fomentan la utilización, la reproducción y la difusión del material presentado en este producto informativo.</w:t>
      </w:r>
      <w:r w:rsidRPr="00996ADB">
        <w:rPr>
          <w:szCs w:val="24"/>
          <w:lang w:val="es-ES"/>
        </w:rPr>
        <w:t xml:space="preserve"> </w:t>
      </w:r>
      <w:r>
        <w:rPr>
          <w:szCs w:val="24"/>
          <w:lang w:val="es-ES"/>
        </w:rPr>
        <w:t>A menos que se indique lo contrario, el material puede ser copiado, descargado e impreso con fines de estudio privado, enseñanza e investigación científica, o para su utilización en productos o servicios no comerciales, siempre que se otorgue a la GIZ y la FAO el debido reconocimiento como fuentes y como titulares de los derechos de autor.</w:t>
      </w:r>
    </w:p>
    <w:p w14:paraId="7D4B6F37" w14:textId="77777777" w:rsidR="002151B6" w:rsidRPr="00996ADB" w:rsidRDefault="00354F43" w:rsidP="002151B6">
      <w:pPr>
        <w:rPr>
          <w:rFonts w:ascii="Arial" w:hAnsi="Arial" w:cs="Arial"/>
          <w:lang w:val="es-ES"/>
        </w:rPr>
      </w:pPr>
      <w:r>
        <w:rPr>
          <w:noProof/>
          <w:sz w:val="16"/>
          <w:szCs w:val="16"/>
          <w:lang w:val="en-US" w:eastAsia="en-US"/>
        </w:rPr>
        <w:drawing>
          <wp:anchor distT="0" distB="0" distL="114300" distR="114300" simplePos="0" relativeHeight="251657728" behindDoc="1" locked="0" layoutInCell="1" allowOverlap="1" wp14:anchorId="76EF05C1" wp14:editId="4ABCB0A7">
            <wp:simplePos x="0" y="0"/>
            <wp:positionH relativeFrom="column">
              <wp:posOffset>1533525</wp:posOffset>
            </wp:positionH>
            <wp:positionV relativeFrom="paragraph">
              <wp:posOffset>111125</wp:posOffset>
            </wp:positionV>
            <wp:extent cx="1591409" cy="838200"/>
            <wp:effectExtent l="0" t="0" r="889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izlogo_unternehmen-en-implemented-rgb.gi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91409" cy="838200"/>
                    </a:xfrm>
                    <a:prstGeom prst="rect">
                      <a:avLst/>
                    </a:prstGeom>
                  </pic:spPr>
                </pic:pic>
              </a:graphicData>
            </a:graphic>
          </wp:anchor>
        </w:drawing>
      </w:r>
    </w:p>
    <w:p w14:paraId="51F6911B" w14:textId="77777777" w:rsidR="002151B6" w:rsidRPr="00996ADB" w:rsidRDefault="002151B6" w:rsidP="002151B6">
      <w:pPr>
        <w:rPr>
          <w:rFonts w:ascii="Arial" w:hAnsi="Arial" w:cs="Arial"/>
          <w:lang w:val="es-ES"/>
        </w:rPr>
      </w:pPr>
    </w:p>
    <w:p w14:paraId="7B29AA06" w14:textId="77777777" w:rsidR="002151B6" w:rsidRPr="00996ADB" w:rsidRDefault="002151B6" w:rsidP="002151B6">
      <w:pPr>
        <w:rPr>
          <w:rFonts w:cs="Arial"/>
          <w:lang w:val="es-ES"/>
        </w:rPr>
      </w:pPr>
    </w:p>
    <w:p w14:paraId="086C93A1" w14:textId="77777777" w:rsidR="002E3632" w:rsidRPr="00996ADB" w:rsidRDefault="002E3632" w:rsidP="002E3632">
      <w:pPr>
        <w:rPr>
          <w:szCs w:val="24"/>
          <w:lang w:val="es-ES"/>
        </w:rPr>
      </w:pPr>
      <w:r>
        <w:rPr>
          <w:szCs w:val="24"/>
          <w:lang w:val="es-ES"/>
        </w:rPr>
        <w:t xml:space="preserve">© GIZ y FAO, </w:t>
      </w:r>
      <w:r w:rsidRPr="00DE62E8">
        <w:rPr>
          <w:szCs w:val="24"/>
          <w:lang w:val="es-ES"/>
        </w:rPr>
        <w:t>2018</w:t>
      </w:r>
      <w:r w:rsidRPr="00996ADB">
        <w:rPr>
          <w:szCs w:val="24"/>
          <w:lang w:val="es-ES"/>
        </w:rPr>
        <w:br w:type="page"/>
      </w:r>
    </w:p>
    <w:p w14:paraId="48684D3F" w14:textId="02B020D1" w:rsidR="002E3632" w:rsidRPr="00996ADB" w:rsidRDefault="002E3632" w:rsidP="002E3632">
      <w:pPr>
        <w:overflowPunct/>
        <w:textAlignment w:val="auto"/>
        <w:rPr>
          <w:b/>
          <w:color w:val="9EA231"/>
          <w:sz w:val="24"/>
          <w:szCs w:val="24"/>
          <w:lang w:val="es-ES"/>
        </w:rPr>
      </w:pPr>
      <w:r>
        <w:rPr>
          <w:b/>
          <w:color w:val="9EA231"/>
          <w:sz w:val="24"/>
          <w:szCs w:val="24"/>
          <w:lang w:val="es-ES"/>
        </w:rPr>
        <w:lastRenderedPageBreak/>
        <w:t>PROM</w:t>
      </w:r>
      <w:ins w:id="12" w:author="Autor">
        <w:r w:rsidR="00DA759F">
          <w:rPr>
            <w:b/>
            <w:color w:val="9EA231"/>
            <w:sz w:val="24"/>
            <w:szCs w:val="24"/>
            <w:lang w:val="es-ES"/>
          </w:rPr>
          <w:t>UEVE</w:t>
        </w:r>
      </w:ins>
      <w:del w:id="13" w:author="Autor">
        <w:r w:rsidDel="00DA759F">
          <w:rPr>
            <w:b/>
            <w:color w:val="9EA231"/>
            <w:sz w:val="24"/>
            <w:szCs w:val="24"/>
            <w:lang w:val="es-ES"/>
          </w:rPr>
          <w:delText>OVER</w:delText>
        </w:r>
        <w:r w:rsidR="00395E6B" w:rsidDel="00923A74">
          <w:rPr>
            <w:b/>
            <w:color w:val="9EA231"/>
            <w:sz w:val="24"/>
            <w:szCs w:val="24"/>
            <w:lang w:val="es-ES"/>
          </w:rPr>
          <w:delText xml:space="preserve"> E INICIAR</w:delText>
        </w:r>
        <w:r w:rsidDel="00923A74">
          <w:rPr>
            <w:b/>
            <w:color w:val="9EA231"/>
            <w:sz w:val="24"/>
            <w:szCs w:val="24"/>
            <w:lang w:val="es-ES"/>
          </w:rPr>
          <w:delText xml:space="preserve"> </w:delText>
        </w:r>
      </w:del>
      <w:ins w:id="14" w:author="Autor">
        <w:r w:rsidR="00923A74">
          <w:rPr>
            <w:b/>
            <w:color w:val="9EA231"/>
            <w:sz w:val="24"/>
            <w:szCs w:val="24"/>
            <w:lang w:val="es-ES"/>
          </w:rPr>
          <w:t xml:space="preserve"> </w:t>
        </w:r>
      </w:ins>
      <w:bookmarkStart w:id="15" w:name="_GoBack"/>
      <w:bookmarkEnd w:id="15"/>
      <w:r>
        <w:rPr>
          <w:b/>
          <w:color w:val="9EA231"/>
          <w:sz w:val="24"/>
          <w:szCs w:val="24"/>
          <w:lang w:val="es-ES"/>
        </w:rPr>
        <w:t xml:space="preserve">– </w:t>
      </w:r>
      <w:r w:rsidR="00395E6B">
        <w:rPr>
          <w:b/>
          <w:color w:val="9EA231"/>
          <w:sz w:val="24"/>
          <w:szCs w:val="24"/>
          <w:lang w:val="es-ES"/>
        </w:rPr>
        <w:t>Herramienta de e</w:t>
      </w:r>
      <w:r>
        <w:rPr>
          <w:b/>
          <w:color w:val="9EA231"/>
          <w:sz w:val="24"/>
          <w:szCs w:val="24"/>
          <w:lang w:val="es-ES"/>
        </w:rPr>
        <w:t>valuación rápida de SPIS</w:t>
      </w:r>
    </w:p>
    <w:p w14:paraId="646847D8" w14:textId="77777777" w:rsidR="003071B3" w:rsidRPr="00996ADB" w:rsidRDefault="003071B3" w:rsidP="00322AFF">
      <w:pPr>
        <w:overflowPunct/>
        <w:textAlignment w:val="auto"/>
        <w:rPr>
          <w:rFonts w:cstheme="minorHAnsi"/>
          <w:lang w:val="es-ES"/>
        </w:rPr>
      </w:pPr>
    </w:p>
    <w:p w14:paraId="0F992122" w14:textId="77777777" w:rsidR="002E3632" w:rsidRPr="00D3799D" w:rsidRDefault="002E3632" w:rsidP="002E3632">
      <w:pPr>
        <w:overflowPunct/>
        <w:textAlignment w:val="auto"/>
        <w:rPr>
          <w:szCs w:val="24"/>
          <w:lang w:val="es-ES"/>
        </w:rPr>
      </w:pPr>
      <w:r>
        <w:rPr>
          <w:szCs w:val="24"/>
          <w:lang w:val="es-ES"/>
        </w:rPr>
        <w:t>Esta herramienta permite compilar un informe breve basándose en una evaluación rápida de los pros y contras de los sistemas de riego con energía solar en el país, y/o región del proyecto.</w:t>
      </w:r>
      <w:r w:rsidRPr="00D3799D">
        <w:rPr>
          <w:szCs w:val="24"/>
          <w:lang w:val="es-ES"/>
        </w:rPr>
        <w:t xml:space="preserve"> </w:t>
      </w:r>
      <w:r>
        <w:rPr>
          <w:szCs w:val="24"/>
          <w:lang w:val="es-ES"/>
        </w:rPr>
        <w:t>El índice de contenidos que aparece a continuación sirve de guía para el informe, que debería comprender entre 10 y 15 páginas en total.</w:t>
      </w:r>
    </w:p>
    <w:p w14:paraId="0098CBE7" w14:textId="77777777" w:rsidR="003071B3" w:rsidRPr="00D3799D" w:rsidRDefault="003071B3" w:rsidP="00322AFF">
      <w:pPr>
        <w:overflowPunct/>
        <w:textAlignment w:val="auto"/>
        <w:rPr>
          <w:rFonts w:cstheme="minorHAnsi"/>
          <w:lang w:val="es-ES"/>
        </w:rPr>
      </w:pPr>
    </w:p>
    <w:tbl>
      <w:tblPr>
        <w:tblW w:w="0" w:type="auto"/>
        <w:tblBorders>
          <w:top w:val="single" w:sz="4" w:space="0" w:color="9EA231"/>
          <w:left w:val="single" w:sz="4" w:space="0" w:color="9EA231"/>
          <w:bottom w:val="single" w:sz="4" w:space="0" w:color="9EA231"/>
          <w:right w:val="single" w:sz="4" w:space="0" w:color="9EA231"/>
          <w:insideH w:val="single" w:sz="4" w:space="0" w:color="9EA231"/>
          <w:insideV w:val="single" w:sz="4" w:space="0" w:color="9EA231"/>
        </w:tblBorders>
        <w:tblLook w:val="0000" w:firstRow="0" w:lastRow="0" w:firstColumn="0" w:lastColumn="0" w:noHBand="0" w:noVBand="0"/>
      </w:tblPr>
      <w:tblGrid>
        <w:gridCol w:w="3607"/>
        <w:gridCol w:w="5725"/>
      </w:tblGrid>
      <w:tr w:rsidR="000F1CE7" w14:paraId="3403AB8E" w14:textId="77777777" w:rsidTr="00206D65">
        <w:trPr>
          <w:trHeight w:val="454"/>
          <w:tblHeader/>
        </w:trPr>
        <w:tc>
          <w:tcPr>
            <w:tcW w:w="3652" w:type="dxa"/>
            <w:shd w:val="clear" w:color="auto" w:fill="9EA231"/>
            <w:vAlign w:val="center"/>
          </w:tcPr>
          <w:p w14:paraId="00D31964" w14:textId="77777777" w:rsidR="002E3632" w:rsidRPr="002E3632" w:rsidRDefault="002E3632" w:rsidP="002E3632">
            <w:pPr>
              <w:spacing w:before="40" w:after="40"/>
              <w:jc w:val="left"/>
              <w:rPr>
                <w:szCs w:val="24"/>
              </w:rPr>
            </w:pPr>
            <w:r>
              <w:rPr>
                <w:b/>
                <w:color w:val="FFFFFF"/>
                <w:szCs w:val="24"/>
                <w:lang w:val="es-ES"/>
              </w:rPr>
              <w:t>Capítulo / párrafo</w:t>
            </w:r>
          </w:p>
        </w:tc>
        <w:tc>
          <w:tcPr>
            <w:tcW w:w="5874" w:type="dxa"/>
            <w:shd w:val="clear" w:color="auto" w:fill="9EA231"/>
            <w:vAlign w:val="center"/>
          </w:tcPr>
          <w:p w14:paraId="3D81B4D9" w14:textId="77777777" w:rsidR="002E3632" w:rsidRPr="002E3632" w:rsidRDefault="002E3632" w:rsidP="002E3632">
            <w:pPr>
              <w:spacing w:before="40" w:after="40"/>
              <w:jc w:val="left"/>
              <w:rPr>
                <w:szCs w:val="24"/>
              </w:rPr>
            </w:pPr>
            <w:r>
              <w:rPr>
                <w:b/>
                <w:color w:val="FFFFFF"/>
                <w:szCs w:val="24"/>
                <w:lang w:val="es-ES"/>
              </w:rPr>
              <w:t>Descripción breve</w:t>
            </w:r>
          </w:p>
        </w:tc>
      </w:tr>
      <w:tr w:rsidR="003071B3" w:rsidRPr="00923A74" w14:paraId="3687E1A3" w14:textId="77777777" w:rsidTr="00206D65">
        <w:trPr>
          <w:trHeight w:val="454"/>
        </w:trPr>
        <w:tc>
          <w:tcPr>
            <w:tcW w:w="3652" w:type="dxa"/>
            <w:vAlign w:val="center"/>
          </w:tcPr>
          <w:p w14:paraId="0BD93317" w14:textId="26AEA326" w:rsidR="002E3632" w:rsidRPr="002E3632" w:rsidRDefault="0066325A" w:rsidP="002E3632">
            <w:pPr>
              <w:pStyle w:val="Listenabsatz"/>
              <w:numPr>
                <w:ilvl w:val="0"/>
                <w:numId w:val="39"/>
              </w:numPr>
              <w:spacing w:before="40" w:after="40"/>
              <w:ind w:left="567" w:hanging="567"/>
              <w:jc w:val="left"/>
              <w:rPr>
                <w:rFonts w:cstheme="minorBidi"/>
                <w:szCs w:val="24"/>
              </w:rPr>
            </w:pPr>
            <w:r>
              <w:rPr>
                <w:rFonts w:cstheme="minorBidi"/>
                <w:b/>
                <w:szCs w:val="24"/>
                <w:lang w:val="es-ES"/>
              </w:rPr>
              <w:t>Antecedentes</w:t>
            </w:r>
          </w:p>
        </w:tc>
        <w:tc>
          <w:tcPr>
            <w:tcW w:w="5874" w:type="dxa"/>
          </w:tcPr>
          <w:p w14:paraId="2689BE4B" w14:textId="128336D8" w:rsidR="002E3632" w:rsidRPr="00D3799D" w:rsidRDefault="002E3632" w:rsidP="002E3632">
            <w:pPr>
              <w:spacing w:before="40" w:after="40"/>
              <w:rPr>
                <w:i/>
                <w:szCs w:val="24"/>
                <w:lang w:val="es-ES"/>
              </w:rPr>
            </w:pPr>
            <w:r>
              <w:rPr>
                <w:i/>
                <w:szCs w:val="24"/>
                <w:lang w:val="es-ES"/>
              </w:rPr>
              <w:t>En este capítulo se describe la situación en el país/la región del proyecto relativa a la agricultura de regadío, la energía solar y la financiación agrícola en términos generales y cada concepto de forma independiente.</w:t>
            </w:r>
          </w:p>
          <w:p w14:paraId="0D55FAEC" w14:textId="77777777" w:rsidR="002E3632" w:rsidRPr="00D3799D" w:rsidRDefault="002E3632" w:rsidP="002E3632">
            <w:pPr>
              <w:spacing w:before="40" w:after="40"/>
              <w:rPr>
                <w:szCs w:val="24"/>
                <w:lang w:val="es-ES"/>
              </w:rPr>
            </w:pPr>
            <w:r>
              <w:rPr>
                <w:i/>
                <w:szCs w:val="24"/>
                <w:lang w:val="es-ES"/>
              </w:rPr>
              <w:t>Insertar una imagen de un mapa de la región o regiones descrita(s) resulta útil para ayudar a orientarse al lector o lectora.</w:t>
            </w:r>
            <w:r w:rsidRPr="00D3799D">
              <w:rPr>
                <w:i/>
                <w:szCs w:val="24"/>
                <w:lang w:val="es-ES"/>
              </w:rPr>
              <w:t xml:space="preserve"> </w:t>
            </w:r>
          </w:p>
        </w:tc>
      </w:tr>
      <w:tr w:rsidR="003071B3" w:rsidRPr="00923A74" w14:paraId="58558476" w14:textId="77777777" w:rsidTr="00206D65">
        <w:trPr>
          <w:trHeight w:val="454"/>
        </w:trPr>
        <w:tc>
          <w:tcPr>
            <w:tcW w:w="3652" w:type="dxa"/>
            <w:vAlign w:val="center"/>
          </w:tcPr>
          <w:p w14:paraId="15E80302" w14:textId="77777777" w:rsidR="002E3632" w:rsidRPr="002E3632" w:rsidRDefault="002E3632" w:rsidP="002E3632">
            <w:pPr>
              <w:pStyle w:val="Listenabsatz"/>
              <w:numPr>
                <w:ilvl w:val="0"/>
                <w:numId w:val="40"/>
              </w:numPr>
              <w:spacing w:before="40" w:after="40"/>
              <w:ind w:hanging="720"/>
              <w:jc w:val="left"/>
              <w:rPr>
                <w:rFonts w:cstheme="minorBidi"/>
                <w:szCs w:val="24"/>
              </w:rPr>
            </w:pPr>
            <w:r>
              <w:rPr>
                <w:rFonts w:cstheme="minorBidi"/>
                <w:szCs w:val="24"/>
                <w:lang w:val="es-ES"/>
              </w:rPr>
              <w:t>Agricultura de regadío</w:t>
            </w:r>
          </w:p>
        </w:tc>
        <w:tc>
          <w:tcPr>
            <w:tcW w:w="5874" w:type="dxa"/>
          </w:tcPr>
          <w:p w14:paraId="00C82093" w14:textId="77777777" w:rsidR="002E3632" w:rsidRPr="00D3799D" w:rsidRDefault="002E3632" w:rsidP="002E3632">
            <w:pPr>
              <w:pStyle w:val="Listenabsatz"/>
              <w:numPr>
                <w:ilvl w:val="0"/>
                <w:numId w:val="38"/>
              </w:numPr>
              <w:spacing w:before="40" w:after="40"/>
              <w:ind w:left="318" w:hanging="219"/>
              <w:jc w:val="left"/>
              <w:rPr>
                <w:rFonts w:cstheme="minorBidi"/>
                <w:szCs w:val="24"/>
                <w:lang w:val="es-ES"/>
              </w:rPr>
            </w:pPr>
            <w:r>
              <w:rPr>
                <w:rFonts w:cstheme="minorBidi"/>
                <w:szCs w:val="24"/>
                <w:lang w:val="es-ES"/>
              </w:rPr>
              <w:t>Zonas importantes para el riego, descripción de tecnologías presentes en el país</w:t>
            </w:r>
          </w:p>
          <w:p w14:paraId="18964766" w14:textId="77777777" w:rsidR="002E3632" w:rsidRPr="00D3799D" w:rsidRDefault="002E3632" w:rsidP="002E3632">
            <w:pPr>
              <w:pStyle w:val="Listenabsatz"/>
              <w:numPr>
                <w:ilvl w:val="0"/>
                <w:numId w:val="38"/>
              </w:numPr>
              <w:spacing w:before="40" w:after="40"/>
              <w:ind w:left="318" w:hanging="219"/>
              <w:jc w:val="left"/>
              <w:rPr>
                <w:rFonts w:cstheme="minorBidi"/>
                <w:szCs w:val="24"/>
                <w:lang w:val="es-ES"/>
              </w:rPr>
            </w:pPr>
            <w:r>
              <w:rPr>
                <w:rFonts w:cstheme="minorBidi"/>
                <w:szCs w:val="24"/>
                <w:lang w:val="es-ES"/>
              </w:rPr>
              <w:t>Relevancia de la agricultura de regadío frente a la agricultura de secano; economía</w:t>
            </w:r>
          </w:p>
          <w:p w14:paraId="583DDD09" w14:textId="77777777" w:rsidR="002E3632" w:rsidRPr="00D3799D" w:rsidRDefault="002E3632" w:rsidP="002E3632">
            <w:pPr>
              <w:pStyle w:val="Listenabsatz"/>
              <w:numPr>
                <w:ilvl w:val="0"/>
                <w:numId w:val="38"/>
              </w:numPr>
              <w:spacing w:before="40" w:after="40"/>
              <w:ind w:left="318" w:hanging="219"/>
              <w:jc w:val="left"/>
              <w:rPr>
                <w:rFonts w:cstheme="minorBidi"/>
                <w:szCs w:val="24"/>
                <w:lang w:val="es-ES"/>
              </w:rPr>
            </w:pPr>
            <w:r>
              <w:rPr>
                <w:rFonts w:cstheme="minorBidi"/>
                <w:szCs w:val="24"/>
                <w:lang w:val="es-ES"/>
              </w:rPr>
              <w:t>Políticas y estrategias relevantes que fomentan el riego</w:t>
            </w:r>
          </w:p>
        </w:tc>
      </w:tr>
      <w:tr w:rsidR="003071B3" w:rsidRPr="00923A74" w14:paraId="6E8CBA6B" w14:textId="77777777" w:rsidTr="00206D65">
        <w:trPr>
          <w:trHeight w:val="454"/>
        </w:trPr>
        <w:tc>
          <w:tcPr>
            <w:tcW w:w="3652" w:type="dxa"/>
            <w:vAlign w:val="center"/>
          </w:tcPr>
          <w:p w14:paraId="63C79176" w14:textId="77777777" w:rsidR="002E3632" w:rsidRPr="002E3632" w:rsidRDefault="002E3632" w:rsidP="002E3632">
            <w:pPr>
              <w:pStyle w:val="Listenabsatz"/>
              <w:numPr>
                <w:ilvl w:val="1"/>
                <w:numId w:val="39"/>
              </w:numPr>
              <w:spacing w:before="40" w:after="40"/>
              <w:ind w:hanging="720"/>
              <w:jc w:val="left"/>
              <w:rPr>
                <w:rFonts w:cstheme="minorBidi"/>
                <w:szCs w:val="24"/>
              </w:rPr>
            </w:pPr>
            <w:r>
              <w:rPr>
                <w:rFonts w:cstheme="minorBidi"/>
                <w:szCs w:val="24"/>
                <w:lang w:val="es-ES"/>
              </w:rPr>
              <w:t>Energía solar</w:t>
            </w:r>
          </w:p>
        </w:tc>
        <w:tc>
          <w:tcPr>
            <w:tcW w:w="5874" w:type="dxa"/>
          </w:tcPr>
          <w:p w14:paraId="7A243999" w14:textId="77777777" w:rsidR="002E3632" w:rsidRPr="00D3799D" w:rsidRDefault="002E3632" w:rsidP="002E3632">
            <w:pPr>
              <w:pStyle w:val="Listenabsatz"/>
              <w:numPr>
                <w:ilvl w:val="0"/>
                <w:numId w:val="38"/>
              </w:numPr>
              <w:spacing w:before="40" w:after="40"/>
              <w:ind w:left="318" w:hanging="219"/>
              <w:jc w:val="left"/>
              <w:rPr>
                <w:rFonts w:cstheme="minorBidi"/>
                <w:szCs w:val="24"/>
                <w:lang w:val="es-ES"/>
              </w:rPr>
            </w:pPr>
            <w:r>
              <w:rPr>
                <w:rFonts w:cstheme="minorBidi"/>
                <w:szCs w:val="24"/>
                <w:lang w:val="es-ES"/>
              </w:rPr>
              <w:t>Zonas importantes para la energía solar, descripción de tecnologías presentes en el país</w:t>
            </w:r>
          </w:p>
          <w:p w14:paraId="5AC2ABB3" w14:textId="77777777" w:rsidR="002E3632" w:rsidRPr="00D3799D" w:rsidRDefault="002E3632" w:rsidP="002E3632">
            <w:pPr>
              <w:pStyle w:val="Listenabsatz"/>
              <w:numPr>
                <w:ilvl w:val="0"/>
                <w:numId w:val="38"/>
              </w:numPr>
              <w:spacing w:before="40" w:after="40"/>
              <w:ind w:left="318" w:hanging="219"/>
              <w:jc w:val="left"/>
              <w:rPr>
                <w:rFonts w:cstheme="minorBidi"/>
                <w:szCs w:val="24"/>
                <w:lang w:val="es-ES"/>
              </w:rPr>
            </w:pPr>
            <w:r>
              <w:rPr>
                <w:rFonts w:cstheme="minorBidi"/>
                <w:szCs w:val="24"/>
                <w:lang w:val="es-ES"/>
              </w:rPr>
              <w:t>Relevancia de la energía solar frente a otras energías renovables y frente a no renovables; economía</w:t>
            </w:r>
          </w:p>
          <w:p w14:paraId="7941DB73" w14:textId="77777777" w:rsidR="002E3632" w:rsidRPr="00D3799D" w:rsidRDefault="002E3632" w:rsidP="002E3632">
            <w:pPr>
              <w:pStyle w:val="Listenabsatz"/>
              <w:numPr>
                <w:ilvl w:val="0"/>
                <w:numId w:val="38"/>
              </w:numPr>
              <w:spacing w:before="40" w:after="40"/>
              <w:ind w:left="318" w:hanging="219"/>
              <w:jc w:val="left"/>
              <w:rPr>
                <w:rFonts w:cstheme="minorBidi"/>
                <w:szCs w:val="24"/>
                <w:lang w:val="es-ES"/>
              </w:rPr>
            </w:pPr>
            <w:r>
              <w:rPr>
                <w:rFonts w:cstheme="minorBidi"/>
                <w:szCs w:val="24"/>
                <w:lang w:val="es-ES"/>
              </w:rPr>
              <w:t>Políticas y estrategias relevantes que fomentan la energía solar</w:t>
            </w:r>
          </w:p>
        </w:tc>
      </w:tr>
      <w:tr w:rsidR="003071B3" w:rsidRPr="00923A74" w14:paraId="5CA46FFE" w14:textId="77777777" w:rsidTr="00206D65">
        <w:trPr>
          <w:trHeight w:val="454"/>
        </w:trPr>
        <w:tc>
          <w:tcPr>
            <w:tcW w:w="3652" w:type="dxa"/>
            <w:vAlign w:val="center"/>
          </w:tcPr>
          <w:p w14:paraId="27D88D97" w14:textId="77777777" w:rsidR="002E3632" w:rsidRPr="00D3799D" w:rsidRDefault="002E3632" w:rsidP="002E3632">
            <w:pPr>
              <w:pStyle w:val="Listenabsatz"/>
              <w:numPr>
                <w:ilvl w:val="1"/>
                <w:numId w:val="39"/>
              </w:numPr>
              <w:spacing w:before="40" w:after="40"/>
              <w:ind w:hanging="720"/>
              <w:jc w:val="left"/>
              <w:rPr>
                <w:rFonts w:cstheme="minorBidi"/>
                <w:szCs w:val="24"/>
                <w:lang w:val="es-ES"/>
              </w:rPr>
            </w:pPr>
            <w:r>
              <w:rPr>
                <w:rFonts w:cstheme="minorBidi"/>
                <w:szCs w:val="24"/>
                <w:lang w:val="es-ES"/>
              </w:rPr>
              <w:t>Servicios financieros para la agricultura y la energía</w:t>
            </w:r>
          </w:p>
        </w:tc>
        <w:tc>
          <w:tcPr>
            <w:tcW w:w="5874" w:type="dxa"/>
          </w:tcPr>
          <w:p w14:paraId="39BC90EE" w14:textId="77777777" w:rsidR="002E3632" w:rsidRPr="00D3799D" w:rsidRDefault="002E3632" w:rsidP="002E3632">
            <w:pPr>
              <w:pStyle w:val="Listenabsatz"/>
              <w:numPr>
                <w:ilvl w:val="0"/>
                <w:numId w:val="38"/>
              </w:numPr>
              <w:spacing w:before="40" w:after="40"/>
              <w:ind w:left="318" w:hanging="219"/>
              <w:jc w:val="left"/>
              <w:rPr>
                <w:rFonts w:cstheme="minorBidi"/>
                <w:szCs w:val="24"/>
                <w:lang w:val="es-ES"/>
              </w:rPr>
            </w:pPr>
            <w:r>
              <w:rPr>
                <w:rFonts w:cstheme="minorBidi"/>
                <w:szCs w:val="24"/>
                <w:lang w:val="es-ES"/>
              </w:rPr>
              <w:t>Situación actual del acceso a la financiación para la agricultura, descripción de productos financieros disponibles en el país</w:t>
            </w:r>
          </w:p>
          <w:p w14:paraId="1210C159" w14:textId="77777777" w:rsidR="002E3632" w:rsidRPr="00D3799D" w:rsidRDefault="002E3632" w:rsidP="002E3632">
            <w:pPr>
              <w:pStyle w:val="Listenabsatz"/>
              <w:numPr>
                <w:ilvl w:val="0"/>
                <w:numId w:val="38"/>
              </w:numPr>
              <w:spacing w:before="40" w:after="40"/>
              <w:ind w:left="318" w:hanging="219"/>
              <w:jc w:val="left"/>
              <w:rPr>
                <w:rFonts w:cstheme="minorBidi"/>
                <w:szCs w:val="24"/>
                <w:lang w:val="es-ES"/>
              </w:rPr>
            </w:pPr>
            <w:r>
              <w:rPr>
                <w:rFonts w:cstheme="minorBidi"/>
                <w:szCs w:val="24"/>
                <w:lang w:val="es-ES"/>
              </w:rPr>
              <w:t>Situación actual del acceso a la financiación para las energías renovables (fuera de la red), descripción de productos financieros disponibles en el país</w:t>
            </w:r>
          </w:p>
          <w:p w14:paraId="27D6205E" w14:textId="580DBE96" w:rsidR="002E3632" w:rsidRPr="00D3799D" w:rsidRDefault="002E3632" w:rsidP="002E3632">
            <w:pPr>
              <w:pStyle w:val="Listenabsatz"/>
              <w:numPr>
                <w:ilvl w:val="0"/>
                <w:numId w:val="38"/>
              </w:numPr>
              <w:spacing w:before="40" w:after="40"/>
              <w:ind w:left="318" w:hanging="219"/>
              <w:jc w:val="left"/>
              <w:rPr>
                <w:rFonts w:cstheme="minorBidi"/>
                <w:szCs w:val="24"/>
                <w:lang w:val="es-ES"/>
              </w:rPr>
            </w:pPr>
            <w:r>
              <w:rPr>
                <w:rFonts w:cstheme="minorBidi"/>
                <w:szCs w:val="24"/>
                <w:lang w:val="es-ES"/>
              </w:rPr>
              <w:t xml:space="preserve">Políticas y estrategias relevantes que </w:t>
            </w:r>
            <w:r w:rsidR="00187376">
              <w:rPr>
                <w:rFonts w:cstheme="minorBidi"/>
                <w:szCs w:val="24"/>
                <w:lang w:val="es-ES"/>
              </w:rPr>
              <w:t>promueven</w:t>
            </w:r>
            <w:r>
              <w:rPr>
                <w:rFonts w:cstheme="minorBidi"/>
                <w:szCs w:val="24"/>
                <w:lang w:val="es-ES"/>
              </w:rPr>
              <w:t xml:space="preserve"> el uso de servicios financieros en la agricultura y/o la energía solar</w:t>
            </w:r>
          </w:p>
        </w:tc>
      </w:tr>
      <w:tr w:rsidR="003071B3" w:rsidRPr="00923A74" w14:paraId="3F1EECF6" w14:textId="77777777" w:rsidTr="00206D65">
        <w:trPr>
          <w:trHeight w:val="454"/>
        </w:trPr>
        <w:tc>
          <w:tcPr>
            <w:tcW w:w="3652" w:type="dxa"/>
            <w:vAlign w:val="center"/>
          </w:tcPr>
          <w:p w14:paraId="2B6945CE" w14:textId="77777777" w:rsidR="002E3632" w:rsidRPr="00D3799D" w:rsidRDefault="002E3632" w:rsidP="002E3632">
            <w:pPr>
              <w:pStyle w:val="Listenabsatz"/>
              <w:numPr>
                <w:ilvl w:val="0"/>
                <w:numId w:val="39"/>
              </w:numPr>
              <w:spacing w:before="40" w:after="40"/>
              <w:ind w:hanging="720"/>
              <w:jc w:val="left"/>
              <w:rPr>
                <w:rFonts w:cstheme="minorBidi"/>
                <w:szCs w:val="24"/>
                <w:lang w:val="es-ES"/>
              </w:rPr>
            </w:pPr>
            <w:r>
              <w:rPr>
                <w:rFonts w:cstheme="minorBidi"/>
                <w:b/>
                <w:szCs w:val="24"/>
                <w:lang w:val="es-ES"/>
              </w:rPr>
              <w:t>Potencial y oportunidades de SPIS</w:t>
            </w:r>
          </w:p>
        </w:tc>
        <w:tc>
          <w:tcPr>
            <w:tcW w:w="5874" w:type="dxa"/>
          </w:tcPr>
          <w:p w14:paraId="00A7C436" w14:textId="77777777" w:rsidR="002E3632" w:rsidRPr="00D3799D" w:rsidRDefault="002E3632" w:rsidP="002E3632">
            <w:pPr>
              <w:spacing w:before="40" w:after="40"/>
              <w:rPr>
                <w:szCs w:val="24"/>
                <w:lang w:val="es-ES"/>
              </w:rPr>
            </w:pPr>
            <w:r>
              <w:rPr>
                <w:i/>
                <w:szCs w:val="24"/>
                <w:lang w:val="es-ES"/>
              </w:rPr>
              <w:t>En este capítulo se describe la situación en el país/la región del proyecto en los casos en los que se utiliza la energía solar para la agricultura de regadío.</w:t>
            </w:r>
            <w:r w:rsidRPr="00D3799D">
              <w:rPr>
                <w:i/>
                <w:szCs w:val="24"/>
                <w:lang w:val="es-ES"/>
              </w:rPr>
              <w:t xml:space="preserve"> </w:t>
            </w:r>
            <w:r>
              <w:rPr>
                <w:i/>
                <w:szCs w:val="24"/>
                <w:lang w:val="es-ES"/>
              </w:rPr>
              <w:t>Se describen las tecnologías y los mecanismos de financiación y promoción existentes.</w:t>
            </w:r>
            <w:r w:rsidRPr="00D3799D">
              <w:rPr>
                <w:i/>
                <w:szCs w:val="24"/>
                <w:lang w:val="es-ES"/>
              </w:rPr>
              <w:t xml:space="preserve"> </w:t>
            </w:r>
          </w:p>
        </w:tc>
      </w:tr>
      <w:tr w:rsidR="003071B3" w:rsidRPr="00923A74" w14:paraId="491883BE" w14:textId="77777777" w:rsidTr="00206D65">
        <w:trPr>
          <w:trHeight w:val="454"/>
        </w:trPr>
        <w:tc>
          <w:tcPr>
            <w:tcW w:w="3652" w:type="dxa"/>
            <w:vAlign w:val="center"/>
          </w:tcPr>
          <w:p w14:paraId="20756CB1" w14:textId="77777777" w:rsidR="002E3632" w:rsidRPr="00D3799D" w:rsidRDefault="002E3632" w:rsidP="002E3632">
            <w:pPr>
              <w:pStyle w:val="Listenabsatz"/>
              <w:numPr>
                <w:ilvl w:val="0"/>
                <w:numId w:val="40"/>
              </w:numPr>
              <w:spacing w:before="40" w:after="40"/>
              <w:ind w:hanging="720"/>
              <w:jc w:val="left"/>
              <w:rPr>
                <w:rFonts w:cstheme="minorBidi"/>
                <w:szCs w:val="24"/>
                <w:lang w:val="es-ES"/>
              </w:rPr>
            </w:pPr>
            <w:r>
              <w:rPr>
                <w:rFonts w:cstheme="minorBidi"/>
                <w:szCs w:val="24"/>
                <w:lang w:val="es-ES"/>
              </w:rPr>
              <w:t>Experiencia con los SPIS en el país</w:t>
            </w:r>
          </w:p>
        </w:tc>
        <w:tc>
          <w:tcPr>
            <w:tcW w:w="5874" w:type="dxa"/>
          </w:tcPr>
          <w:p w14:paraId="53D780A4" w14:textId="77777777" w:rsidR="002E3632" w:rsidRPr="00D3799D" w:rsidRDefault="002E3632" w:rsidP="002E3632">
            <w:pPr>
              <w:spacing w:before="40" w:after="40"/>
              <w:rPr>
                <w:szCs w:val="24"/>
                <w:lang w:val="es-ES"/>
              </w:rPr>
            </w:pPr>
            <w:r>
              <w:rPr>
                <w:szCs w:val="24"/>
                <w:lang w:val="es-ES"/>
              </w:rPr>
              <w:t>Experiencia en el país con la combinación de energía solar para el riego</w:t>
            </w:r>
            <w:r w:rsidRPr="00D3799D">
              <w:rPr>
                <w:szCs w:val="24"/>
                <w:lang w:val="es-ES"/>
              </w:rPr>
              <w:t xml:space="preserve"> </w:t>
            </w:r>
          </w:p>
          <w:p w14:paraId="0D6EF237" w14:textId="77777777" w:rsidR="002E3632" w:rsidRPr="00D3799D" w:rsidRDefault="002E3632" w:rsidP="002E3632">
            <w:pPr>
              <w:pStyle w:val="Listenabsatz"/>
              <w:numPr>
                <w:ilvl w:val="0"/>
                <w:numId w:val="38"/>
              </w:numPr>
              <w:spacing w:before="40" w:after="40"/>
              <w:ind w:left="318" w:hanging="219"/>
              <w:rPr>
                <w:rFonts w:cstheme="minorBidi"/>
                <w:szCs w:val="24"/>
                <w:lang w:val="es-ES"/>
              </w:rPr>
            </w:pPr>
            <w:r>
              <w:rPr>
                <w:rFonts w:cstheme="minorBidi"/>
                <w:szCs w:val="24"/>
                <w:lang w:val="es-ES"/>
              </w:rPr>
              <w:t>Tecnología:</w:t>
            </w:r>
            <w:r w:rsidRPr="00D3799D">
              <w:rPr>
                <w:rFonts w:cstheme="minorBidi"/>
                <w:szCs w:val="24"/>
                <w:lang w:val="es-ES"/>
              </w:rPr>
              <w:t xml:space="preserve"> </w:t>
            </w:r>
            <w:r>
              <w:rPr>
                <w:rFonts w:cstheme="minorBidi"/>
                <w:szCs w:val="24"/>
                <w:lang w:val="es-ES"/>
              </w:rPr>
              <w:t>ejemplos de sistemas de riego con energía solar (¿tamaño, tecnología, desde cuándo, etc.?)</w:t>
            </w:r>
          </w:p>
          <w:p w14:paraId="744EEB43" w14:textId="77777777" w:rsidR="002E3632" w:rsidRDefault="002E3632" w:rsidP="002E3632">
            <w:pPr>
              <w:pStyle w:val="Listenabsatz"/>
              <w:numPr>
                <w:ilvl w:val="0"/>
                <w:numId w:val="38"/>
              </w:numPr>
              <w:spacing w:before="40" w:after="40"/>
              <w:ind w:left="318" w:hanging="219"/>
              <w:rPr>
                <w:rFonts w:cstheme="minorBidi"/>
                <w:szCs w:val="24"/>
              </w:rPr>
            </w:pPr>
            <w:r>
              <w:rPr>
                <w:rFonts w:cstheme="minorBidi"/>
                <w:szCs w:val="24"/>
                <w:lang w:val="es-ES"/>
              </w:rPr>
              <w:t>Disponibilidad:</w:t>
            </w:r>
            <w:r w:rsidRPr="00D3799D">
              <w:rPr>
                <w:rFonts w:cstheme="minorBidi"/>
                <w:szCs w:val="24"/>
                <w:lang w:val="es-ES"/>
              </w:rPr>
              <w:t xml:space="preserve"> </w:t>
            </w:r>
            <w:r>
              <w:rPr>
                <w:rFonts w:cstheme="minorBidi"/>
                <w:szCs w:val="24"/>
                <w:lang w:val="es-ES"/>
              </w:rPr>
              <w:t>¿qué opciones tecnológicas hay disponibles?</w:t>
            </w:r>
            <w:r w:rsidRPr="00D3799D">
              <w:rPr>
                <w:rFonts w:cstheme="minorBidi"/>
                <w:szCs w:val="24"/>
                <w:lang w:val="es-ES"/>
              </w:rPr>
              <w:t xml:space="preserve"> </w:t>
            </w:r>
            <w:r>
              <w:rPr>
                <w:rFonts w:cstheme="minorBidi"/>
                <w:szCs w:val="24"/>
                <w:lang w:val="es-ES"/>
              </w:rPr>
              <w:t>¿Cuánto cuestan?</w:t>
            </w:r>
          </w:p>
          <w:p w14:paraId="12A46DE4" w14:textId="77777777" w:rsidR="002E3632" w:rsidRPr="00D3799D" w:rsidRDefault="002E3632" w:rsidP="002E3632">
            <w:pPr>
              <w:pStyle w:val="Listenabsatz"/>
              <w:numPr>
                <w:ilvl w:val="0"/>
                <w:numId w:val="38"/>
              </w:numPr>
              <w:spacing w:before="40" w:after="40"/>
              <w:ind w:left="318" w:hanging="219"/>
              <w:rPr>
                <w:rFonts w:cstheme="minorBidi"/>
                <w:szCs w:val="24"/>
                <w:lang w:val="es-ES"/>
              </w:rPr>
            </w:pPr>
            <w:r>
              <w:rPr>
                <w:rFonts w:cstheme="minorBidi"/>
                <w:szCs w:val="24"/>
                <w:lang w:val="es-ES"/>
              </w:rPr>
              <w:t>¿Se concentran los SPIS en un área geográfica particular del país?</w:t>
            </w:r>
          </w:p>
        </w:tc>
      </w:tr>
      <w:tr w:rsidR="003071B3" w:rsidRPr="00923A74" w14:paraId="01A281C9" w14:textId="77777777" w:rsidTr="00206D65">
        <w:trPr>
          <w:trHeight w:val="454"/>
        </w:trPr>
        <w:tc>
          <w:tcPr>
            <w:tcW w:w="3652" w:type="dxa"/>
            <w:vAlign w:val="center"/>
          </w:tcPr>
          <w:p w14:paraId="4C82E78A" w14:textId="77777777" w:rsidR="002E3632" w:rsidRPr="002E3632" w:rsidRDefault="002E3632" w:rsidP="002E3632">
            <w:pPr>
              <w:pStyle w:val="Listenabsatz"/>
              <w:numPr>
                <w:ilvl w:val="1"/>
                <w:numId w:val="39"/>
              </w:numPr>
              <w:spacing w:before="40" w:after="40"/>
              <w:ind w:hanging="720"/>
              <w:jc w:val="left"/>
              <w:rPr>
                <w:rFonts w:cstheme="minorBidi"/>
                <w:szCs w:val="24"/>
              </w:rPr>
            </w:pPr>
            <w:r>
              <w:rPr>
                <w:rFonts w:cstheme="minorBidi"/>
                <w:szCs w:val="24"/>
                <w:lang w:val="es-ES"/>
              </w:rPr>
              <w:lastRenderedPageBreak/>
              <w:t>Actores del mercado</w:t>
            </w:r>
          </w:p>
        </w:tc>
        <w:tc>
          <w:tcPr>
            <w:tcW w:w="5874" w:type="dxa"/>
          </w:tcPr>
          <w:p w14:paraId="54F978F7" w14:textId="77777777" w:rsidR="002E3632" w:rsidRPr="00996ADB" w:rsidRDefault="0023384E" w:rsidP="0023384E">
            <w:pPr>
              <w:spacing w:before="40" w:after="40"/>
              <w:rPr>
                <w:szCs w:val="24"/>
                <w:lang w:val="es-ES"/>
              </w:rPr>
            </w:pPr>
            <w:bookmarkStart w:id="16" w:name="_Toc418847043"/>
            <w:bookmarkStart w:id="17" w:name="_Toc418847044"/>
            <w:bookmarkStart w:id="18" w:name="_Toc418847045"/>
            <w:r>
              <w:rPr>
                <w:szCs w:val="24"/>
                <w:lang w:val="es-ES"/>
              </w:rPr>
              <w:t>Descripción breve de calidad/cantidad de fabricantes, principales distribuidores de tecnología, proveedores de servicios públicos/privados relevantes en el país/la región del proyecto</w:t>
            </w:r>
            <w:r w:rsidRPr="00996ADB">
              <w:rPr>
                <w:szCs w:val="24"/>
                <w:lang w:val="es-ES"/>
              </w:rPr>
              <w:t xml:space="preserve"> </w:t>
            </w:r>
            <w:bookmarkEnd w:id="16"/>
            <w:bookmarkEnd w:id="17"/>
            <w:bookmarkEnd w:id="18"/>
          </w:p>
        </w:tc>
      </w:tr>
    </w:tbl>
    <w:p w14:paraId="5259BEA1" w14:textId="77777777" w:rsidR="006D3214" w:rsidRPr="00996ADB" w:rsidRDefault="006D3214">
      <w:pPr>
        <w:rPr>
          <w:lang w:val="es-ES"/>
        </w:rPr>
      </w:pPr>
      <w:r w:rsidRPr="00996ADB">
        <w:rPr>
          <w:lang w:val="es-ES"/>
        </w:rPr>
        <w:br w:type="page"/>
      </w:r>
    </w:p>
    <w:tbl>
      <w:tblPr>
        <w:tblW w:w="0" w:type="auto"/>
        <w:tblBorders>
          <w:top w:val="single" w:sz="4" w:space="0" w:color="9EA231"/>
          <w:left w:val="single" w:sz="4" w:space="0" w:color="9EA231"/>
          <w:bottom w:val="single" w:sz="4" w:space="0" w:color="9EA231"/>
          <w:right w:val="single" w:sz="4" w:space="0" w:color="9EA231"/>
          <w:insideH w:val="single" w:sz="4" w:space="0" w:color="9EA231"/>
          <w:insideV w:val="single" w:sz="4" w:space="0" w:color="9EA231"/>
        </w:tblBorders>
        <w:tblLook w:val="0000" w:firstRow="0" w:lastRow="0" w:firstColumn="0" w:lastColumn="0" w:noHBand="0" w:noVBand="0"/>
      </w:tblPr>
      <w:tblGrid>
        <w:gridCol w:w="3598"/>
        <w:gridCol w:w="5734"/>
      </w:tblGrid>
      <w:tr w:rsidR="006D3214" w14:paraId="38A4F641" w14:textId="77777777" w:rsidTr="00795CB7">
        <w:trPr>
          <w:trHeight w:val="454"/>
          <w:tblHeader/>
        </w:trPr>
        <w:tc>
          <w:tcPr>
            <w:tcW w:w="3652" w:type="dxa"/>
            <w:shd w:val="clear" w:color="auto" w:fill="9EA231"/>
            <w:vAlign w:val="center"/>
          </w:tcPr>
          <w:p w14:paraId="57F312AF" w14:textId="77777777" w:rsidR="0023384E" w:rsidRPr="0023384E" w:rsidRDefault="0023384E" w:rsidP="0023384E">
            <w:pPr>
              <w:spacing w:before="40" w:after="40"/>
              <w:jc w:val="left"/>
              <w:rPr>
                <w:szCs w:val="24"/>
              </w:rPr>
            </w:pPr>
            <w:r>
              <w:rPr>
                <w:b/>
                <w:color w:val="FFFFFF"/>
                <w:szCs w:val="24"/>
                <w:lang w:val="es-ES"/>
              </w:rPr>
              <w:lastRenderedPageBreak/>
              <w:t>Capítulo / párrafo</w:t>
            </w:r>
          </w:p>
        </w:tc>
        <w:tc>
          <w:tcPr>
            <w:tcW w:w="5874" w:type="dxa"/>
            <w:shd w:val="clear" w:color="auto" w:fill="9EA231"/>
            <w:vAlign w:val="center"/>
          </w:tcPr>
          <w:p w14:paraId="2320B3F8" w14:textId="77777777" w:rsidR="0023384E" w:rsidRPr="0023384E" w:rsidRDefault="0023384E" w:rsidP="0023384E">
            <w:pPr>
              <w:spacing w:before="40" w:after="40"/>
              <w:jc w:val="left"/>
              <w:rPr>
                <w:szCs w:val="24"/>
              </w:rPr>
            </w:pPr>
            <w:r>
              <w:rPr>
                <w:b/>
                <w:color w:val="FFFFFF"/>
                <w:szCs w:val="24"/>
                <w:lang w:val="es-ES"/>
              </w:rPr>
              <w:t>Descripción breve</w:t>
            </w:r>
          </w:p>
        </w:tc>
      </w:tr>
      <w:tr w:rsidR="006D3214" w:rsidRPr="00923A74" w14:paraId="0AA7B24F" w14:textId="77777777" w:rsidTr="00206D65">
        <w:trPr>
          <w:trHeight w:val="454"/>
        </w:trPr>
        <w:tc>
          <w:tcPr>
            <w:tcW w:w="3652" w:type="dxa"/>
            <w:vAlign w:val="center"/>
          </w:tcPr>
          <w:p w14:paraId="2B87E831" w14:textId="77777777" w:rsidR="0023384E" w:rsidRPr="00996ADB" w:rsidRDefault="0023384E" w:rsidP="0023384E">
            <w:pPr>
              <w:pStyle w:val="Listenabsatz"/>
              <w:numPr>
                <w:ilvl w:val="0"/>
                <w:numId w:val="39"/>
              </w:numPr>
              <w:spacing w:before="40" w:after="40"/>
              <w:ind w:hanging="720"/>
              <w:jc w:val="left"/>
              <w:rPr>
                <w:rFonts w:cstheme="minorBidi"/>
                <w:szCs w:val="24"/>
                <w:lang w:val="es-ES"/>
              </w:rPr>
            </w:pPr>
            <w:r>
              <w:rPr>
                <w:rFonts w:cstheme="minorBidi"/>
                <w:b/>
                <w:szCs w:val="24"/>
                <w:lang w:val="es-ES"/>
              </w:rPr>
              <w:t>Promoción de los SPIS en el país</w:t>
            </w:r>
          </w:p>
        </w:tc>
        <w:tc>
          <w:tcPr>
            <w:tcW w:w="5874" w:type="dxa"/>
            <w:vAlign w:val="center"/>
          </w:tcPr>
          <w:p w14:paraId="17E36BB5" w14:textId="77777777" w:rsidR="006D3214" w:rsidRPr="00996ADB" w:rsidRDefault="006D3214" w:rsidP="006D3214">
            <w:pPr>
              <w:spacing w:before="40" w:after="40"/>
              <w:jc w:val="left"/>
              <w:rPr>
                <w:lang w:val="es-ES"/>
              </w:rPr>
            </w:pPr>
          </w:p>
        </w:tc>
      </w:tr>
      <w:tr w:rsidR="006D3214" w:rsidRPr="00923A74" w14:paraId="3F73653C" w14:textId="77777777" w:rsidTr="00206D65">
        <w:trPr>
          <w:trHeight w:val="454"/>
        </w:trPr>
        <w:tc>
          <w:tcPr>
            <w:tcW w:w="3652" w:type="dxa"/>
            <w:vAlign w:val="center"/>
          </w:tcPr>
          <w:p w14:paraId="5E7032F9" w14:textId="77777777" w:rsidR="0023384E" w:rsidRPr="00996ADB" w:rsidRDefault="0023384E" w:rsidP="0023384E">
            <w:pPr>
              <w:pStyle w:val="Listenabsatz"/>
              <w:numPr>
                <w:ilvl w:val="1"/>
                <w:numId w:val="44"/>
              </w:numPr>
              <w:spacing w:before="40" w:after="40"/>
              <w:ind w:hanging="720"/>
              <w:jc w:val="left"/>
              <w:rPr>
                <w:rFonts w:cstheme="minorBidi"/>
                <w:szCs w:val="24"/>
                <w:lang w:val="es-ES"/>
              </w:rPr>
            </w:pPr>
            <w:r>
              <w:rPr>
                <w:rFonts w:cstheme="minorBidi"/>
                <w:szCs w:val="24"/>
                <w:lang w:val="es-ES"/>
              </w:rPr>
              <w:t>Promoción de los SPIS en el país por parte del Gobierno</w:t>
            </w:r>
          </w:p>
        </w:tc>
        <w:tc>
          <w:tcPr>
            <w:tcW w:w="5874" w:type="dxa"/>
            <w:vAlign w:val="center"/>
          </w:tcPr>
          <w:p w14:paraId="11607618" w14:textId="77777777" w:rsidR="0023384E" w:rsidRPr="00996ADB" w:rsidRDefault="0023384E" w:rsidP="0023384E">
            <w:pPr>
              <w:pStyle w:val="Listenabsatz"/>
              <w:numPr>
                <w:ilvl w:val="0"/>
                <w:numId w:val="38"/>
              </w:numPr>
              <w:spacing w:before="40" w:after="40"/>
              <w:ind w:left="318" w:hanging="219"/>
              <w:rPr>
                <w:rFonts w:cstheme="minorBidi"/>
                <w:szCs w:val="24"/>
                <w:lang w:val="es-ES"/>
              </w:rPr>
            </w:pPr>
            <w:r>
              <w:rPr>
                <w:rFonts w:cstheme="minorBidi"/>
                <w:szCs w:val="24"/>
                <w:lang w:val="es-ES"/>
              </w:rPr>
              <w:t>Instituciones clave que promueven los SPIS a nivel nacional/de la región del proyecto</w:t>
            </w:r>
          </w:p>
          <w:p w14:paraId="3C9F1EF5" w14:textId="77777777" w:rsidR="0023384E" w:rsidRPr="00996ADB" w:rsidRDefault="0023384E" w:rsidP="0023384E">
            <w:pPr>
              <w:pStyle w:val="Listenabsatz"/>
              <w:numPr>
                <w:ilvl w:val="0"/>
                <w:numId w:val="38"/>
              </w:numPr>
              <w:spacing w:before="40" w:after="40"/>
              <w:ind w:left="318" w:hanging="219"/>
              <w:rPr>
                <w:rFonts w:cstheme="minorBidi"/>
                <w:szCs w:val="24"/>
                <w:lang w:val="es-ES"/>
              </w:rPr>
            </w:pPr>
            <w:r>
              <w:rPr>
                <w:rFonts w:cstheme="minorBidi"/>
                <w:szCs w:val="24"/>
                <w:lang w:val="es-ES"/>
              </w:rPr>
              <w:t>Subsidios, impuestos y otros incentivos que utiliza el Gobierno para promover los SPIS</w:t>
            </w:r>
          </w:p>
        </w:tc>
      </w:tr>
      <w:tr w:rsidR="006D3214" w:rsidRPr="00923A74" w14:paraId="5541AE2B" w14:textId="77777777" w:rsidTr="00206D65">
        <w:trPr>
          <w:trHeight w:val="454"/>
        </w:trPr>
        <w:tc>
          <w:tcPr>
            <w:tcW w:w="3652" w:type="dxa"/>
            <w:vAlign w:val="center"/>
          </w:tcPr>
          <w:p w14:paraId="48FF8C88" w14:textId="77777777" w:rsidR="0023384E" w:rsidRPr="00996ADB" w:rsidRDefault="0023384E" w:rsidP="0023384E">
            <w:pPr>
              <w:pStyle w:val="Listenabsatz"/>
              <w:numPr>
                <w:ilvl w:val="1"/>
                <w:numId w:val="44"/>
              </w:numPr>
              <w:spacing w:before="40" w:after="40"/>
              <w:ind w:hanging="720"/>
              <w:jc w:val="left"/>
              <w:rPr>
                <w:rFonts w:cstheme="minorBidi"/>
                <w:szCs w:val="24"/>
                <w:lang w:val="es-ES"/>
              </w:rPr>
            </w:pPr>
            <w:r>
              <w:rPr>
                <w:rFonts w:cstheme="minorBidi"/>
                <w:szCs w:val="24"/>
                <w:lang w:val="es-ES"/>
              </w:rPr>
              <w:t>Promoción de los SPIS en el país por parte de donantes y otras partes interesadas</w:t>
            </w:r>
          </w:p>
        </w:tc>
        <w:tc>
          <w:tcPr>
            <w:tcW w:w="5874" w:type="dxa"/>
            <w:vAlign w:val="center"/>
          </w:tcPr>
          <w:p w14:paraId="0EBF202A" w14:textId="7B192E4C" w:rsidR="0023384E" w:rsidRPr="00996ADB" w:rsidRDefault="0023384E" w:rsidP="0023384E">
            <w:pPr>
              <w:spacing w:before="40" w:after="40"/>
              <w:jc w:val="left"/>
              <w:rPr>
                <w:szCs w:val="24"/>
                <w:lang w:val="es-ES"/>
              </w:rPr>
            </w:pPr>
            <w:r>
              <w:rPr>
                <w:szCs w:val="24"/>
                <w:lang w:val="es-ES"/>
              </w:rPr>
              <w:t>Breve listado y descripción de servicios de financiación, de desarrollo de habilidades o de asesoramiento en relación con los SPIS ofrecidos por</w:t>
            </w:r>
            <w:ins w:id="19" w:author="Autor">
              <w:r w:rsidR="00DA759F">
                <w:rPr>
                  <w:szCs w:val="24"/>
                  <w:lang w:val="es-ES"/>
                </w:rPr>
                <w:t xml:space="preserve"> las</w:t>
              </w:r>
            </w:ins>
            <w:r>
              <w:rPr>
                <w:szCs w:val="24"/>
                <w:lang w:val="es-ES"/>
              </w:rPr>
              <w:t xml:space="preserve"> ONG, instituciones de capacitación/formación o proyectos de donación</w:t>
            </w:r>
            <w:r w:rsidRPr="00996ADB">
              <w:rPr>
                <w:szCs w:val="24"/>
                <w:lang w:val="es-ES"/>
              </w:rPr>
              <w:t xml:space="preserve"> </w:t>
            </w:r>
          </w:p>
        </w:tc>
      </w:tr>
      <w:tr w:rsidR="006D3214" w14:paraId="10D4BF0C" w14:textId="77777777" w:rsidTr="00206D65">
        <w:trPr>
          <w:trHeight w:val="454"/>
        </w:trPr>
        <w:tc>
          <w:tcPr>
            <w:tcW w:w="3652" w:type="dxa"/>
            <w:vAlign w:val="center"/>
          </w:tcPr>
          <w:p w14:paraId="53C38954" w14:textId="77777777" w:rsidR="0023384E" w:rsidRPr="0023384E" w:rsidRDefault="0023384E" w:rsidP="0023384E">
            <w:pPr>
              <w:pStyle w:val="Listenabsatz"/>
              <w:numPr>
                <w:ilvl w:val="0"/>
                <w:numId w:val="39"/>
              </w:numPr>
              <w:spacing w:before="40" w:after="40"/>
              <w:ind w:hanging="720"/>
              <w:jc w:val="left"/>
              <w:rPr>
                <w:rFonts w:cstheme="minorBidi"/>
                <w:szCs w:val="24"/>
              </w:rPr>
            </w:pPr>
            <w:r>
              <w:rPr>
                <w:rFonts w:cstheme="minorBidi"/>
                <w:b/>
                <w:szCs w:val="24"/>
                <w:lang w:val="es-ES"/>
              </w:rPr>
              <w:t>Análisis FODA</w:t>
            </w:r>
          </w:p>
        </w:tc>
        <w:tc>
          <w:tcPr>
            <w:tcW w:w="5874" w:type="dxa"/>
            <w:vAlign w:val="center"/>
          </w:tcPr>
          <w:p w14:paraId="0F782FF7" w14:textId="77777777" w:rsidR="006D3214" w:rsidRPr="003071B3" w:rsidRDefault="006D3214" w:rsidP="006D3214">
            <w:pPr>
              <w:spacing w:before="40" w:after="40"/>
              <w:jc w:val="left"/>
              <w:rPr>
                <w:lang w:val="en-GB"/>
              </w:rPr>
            </w:pPr>
          </w:p>
        </w:tc>
      </w:tr>
      <w:tr w:rsidR="006D3214" w:rsidRPr="00923A74" w14:paraId="2292E86D" w14:textId="77777777" w:rsidTr="00206D65">
        <w:trPr>
          <w:trHeight w:val="454"/>
        </w:trPr>
        <w:tc>
          <w:tcPr>
            <w:tcW w:w="3652" w:type="dxa"/>
            <w:vAlign w:val="center"/>
          </w:tcPr>
          <w:p w14:paraId="4CB1D832" w14:textId="77777777" w:rsidR="0023384E" w:rsidRPr="0023384E" w:rsidRDefault="0023384E" w:rsidP="0023384E">
            <w:pPr>
              <w:pStyle w:val="Listenabsatz"/>
              <w:numPr>
                <w:ilvl w:val="1"/>
                <w:numId w:val="46"/>
              </w:numPr>
              <w:spacing w:before="40" w:after="40"/>
              <w:ind w:hanging="786"/>
              <w:jc w:val="left"/>
              <w:rPr>
                <w:rFonts w:cstheme="minorBidi"/>
                <w:szCs w:val="24"/>
              </w:rPr>
            </w:pPr>
            <w:r>
              <w:rPr>
                <w:rFonts w:cstheme="minorBidi"/>
                <w:szCs w:val="24"/>
                <w:lang w:val="es-ES"/>
              </w:rPr>
              <w:t>Fortalezas</w:t>
            </w:r>
          </w:p>
        </w:tc>
        <w:tc>
          <w:tcPr>
            <w:tcW w:w="5874" w:type="dxa"/>
            <w:vAlign w:val="center"/>
          </w:tcPr>
          <w:p w14:paraId="5DBFCFC7" w14:textId="77777777" w:rsidR="0023384E" w:rsidRPr="00996ADB" w:rsidRDefault="0023384E" w:rsidP="0023384E">
            <w:pPr>
              <w:pStyle w:val="Listenabsatz"/>
              <w:numPr>
                <w:ilvl w:val="0"/>
                <w:numId w:val="38"/>
              </w:numPr>
              <w:spacing w:before="40" w:after="40"/>
              <w:ind w:left="318" w:hanging="219"/>
              <w:rPr>
                <w:rFonts w:cstheme="minorBidi"/>
                <w:szCs w:val="24"/>
                <w:lang w:val="es-ES"/>
              </w:rPr>
            </w:pPr>
            <w:r>
              <w:rPr>
                <w:rFonts w:cstheme="minorBidi"/>
                <w:szCs w:val="24"/>
                <w:lang w:val="es-ES"/>
              </w:rPr>
              <w:t>Características de los SPIS que ofrecen una ventaja sobre otras alternativas en la zona destinataria</w:t>
            </w:r>
          </w:p>
        </w:tc>
      </w:tr>
      <w:tr w:rsidR="006D3214" w:rsidRPr="00923A74" w14:paraId="5B5B007B" w14:textId="77777777" w:rsidTr="00206D65">
        <w:trPr>
          <w:trHeight w:val="454"/>
        </w:trPr>
        <w:tc>
          <w:tcPr>
            <w:tcW w:w="3652" w:type="dxa"/>
            <w:vAlign w:val="center"/>
          </w:tcPr>
          <w:p w14:paraId="78EB5CFC" w14:textId="77777777" w:rsidR="0023384E" w:rsidRPr="0023384E" w:rsidRDefault="0023384E" w:rsidP="0023384E">
            <w:pPr>
              <w:pStyle w:val="Listenabsatz"/>
              <w:numPr>
                <w:ilvl w:val="1"/>
                <w:numId w:val="46"/>
              </w:numPr>
              <w:spacing w:before="40" w:after="40"/>
              <w:ind w:hanging="786"/>
              <w:jc w:val="left"/>
              <w:rPr>
                <w:rFonts w:cstheme="minorBidi"/>
                <w:szCs w:val="24"/>
              </w:rPr>
            </w:pPr>
            <w:r>
              <w:rPr>
                <w:rFonts w:cstheme="minorBidi"/>
                <w:szCs w:val="24"/>
                <w:lang w:val="es-ES"/>
              </w:rPr>
              <w:t>Debilidades</w:t>
            </w:r>
          </w:p>
        </w:tc>
        <w:tc>
          <w:tcPr>
            <w:tcW w:w="5874" w:type="dxa"/>
            <w:vAlign w:val="center"/>
          </w:tcPr>
          <w:p w14:paraId="785B2302" w14:textId="77777777" w:rsidR="0023384E" w:rsidRPr="00996ADB" w:rsidRDefault="0023384E" w:rsidP="0023384E">
            <w:pPr>
              <w:pStyle w:val="Listenabsatz"/>
              <w:numPr>
                <w:ilvl w:val="0"/>
                <w:numId w:val="38"/>
              </w:numPr>
              <w:spacing w:before="40" w:after="40"/>
              <w:ind w:left="318" w:hanging="219"/>
              <w:rPr>
                <w:rFonts w:cstheme="minorBidi"/>
                <w:szCs w:val="24"/>
                <w:lang w:val="es-ES"/>
              </w:rPr>
            </w:pPr>
            <w:r>
              <w:rPr>
                <w:rFonts w:cstheme="minorBidi"/>
                <w:szCs w:val="24"/>
                <w:lang w:val="es-ES"/>
              </w:rPr>
              <w:t>Características de los SPIS que los sitúan en una relativa desventaja sobre otras alternativas en la zona destinataria</w:t>
            </w:r>
          </w:p>
        </w:tc>
      </w:tr>
      <w:tr w:rsidR="006D3214" w:rsidRPr="00923A74" w14:paraId="75C03FCF" w14:textId="77777777" w:rsidTr="00206D65">
        <w:trPr>
          <w:trHeight w:val="454"/>
        </w:trPr>
        <w:tc>
          <w:tcPr>
            <w:tcW w:w="3652" w:type="dxa"/>
            <w:vAlign w:val="center"/>
          </w:tcPr>
          <w:p w14:paraId="4D2E5928" w14:textId="77777777" w:rsidR="0023384E" w:rsidRPr="0023384E" w:rsidRDefault="0023384E" w:rsidP="0023384E">
            <w:pPr>
              <w:pStyle w:val="Listenabsatz"/>
              <w:numPr>
                <w:ilvl w:val="1"/>
                <w:numId w:val="46"/>
              </w:numPr>
              <w:spacing w:before="40" w:after="40"/>
              <w:ind w:hanging="786"/>
              <w:jc w:val="left"/>
              <w:rPr>
                <w:rFonts w:cstheme="minorBidi"/>
                <w:szCs w:val="24"/>
              </w:rPr>
            </w:pPr>
            <w:r>
              <w:rPr>
                <w:rFonts w:cstheme="minorBidi"/>
                <w:szCs w:val="24"/>
                <w:lang w:val="es-ES"/>
              </w:rPr>
              <w:t>Oportunidades</w:t>
            </w:r>
          </w:p>
        </w:tc>
        <w:tc>
          <w:tcPr>
            <w:tcW w:w="5874" w:type="dxa"/>
            <w:vAlign w:val="center"/>
          </w:tcPr>
          <w:p w14:paraId="061F31A5" w14:textId="77777777" w:rsidR="0023384E" w:rsidRPr="00996ADB" w:rsidRDefault="0023384E" w:rsidP="0023384E">
            <w:pPr>
              <w:pStyle w:val="Listenabsatz"/>
              <w:numPr>
                <w:ilvl w:val="0"/>
                <w:numId w:val="38"/>
              </w:numPr>
              <w:spacing w:before="40" w:after="40"/>
              <w:ind w:left="318" w:hanging="219"/>
              <w:rPr>
                <w:rFonts w:cstheme="minorBidi"/>
                <w:szCs w:val="24"/>
                <w:lang w:val="es-ES"/>
              </w:rPr>
            </w:pPr>
            <w:r>
              <w:rPr>
                <w:rFonts w:cstheme="minorBidi"/>
                <w:szCs w:val="24"/>
                <w:lang w:val="es-ES"/>
              </w:rPr>
              <w:t>Elementos en el entorno que los proyectos de SPIS podrían explotar en su beneficio</w:t>
            </w:r>
          </w:p>
        </w:tc>
      </w:tr>
      <w:tr w:rsidR="006D3214" w:rsidRPr="00923A74" w14:paraId="683F461A" w14:textId="77777777" w:rsidTr="00206D65">
        <w:trPr>
          <w:trHeight w:val="454"/>
        </w:trPr>
        <w:tc>
          <w:tcPr>
            <w:tcW w:w="3652" w:type="dxa"/>
            <w:vAlign w:val="center"/>
          </w:tcPr>
          <w:p w14:paraId="6B5CE33B" w14:textId="77777777" w:rsidR="0023384E" w:rsidRPr="0023384E" w:rsidRDefault="0023384E" w:rsidP="0023384E">
            <w:pPr>
              <w:pStyle w:val="Listenabsatz"/>
              <w:numPr>
                <w:ilvl w:val="1"/>
                <w:numId w:val="46"/>
              </w:numPr>
              <w:spacing w:before="40" w:after="40"/>
              <w:ind w:hanging="786"/>
              <w:jc w:val="left"/>
              <w:rPr>
                <w:rFonts w:cstheme="minorBidi"/>
                <w:szCs w:val="24"/>
              </w:rPr>
            </w:pPr>
            <w:r>
              <w:rPr>
                <w:rFonts w:cstheme="minorBidi"/>
                <w:szCs w:val="24"/>
                <w:lang w:val="es-ES"/>
              </w:rPr>
              <w:t>Amenazas</w:t>
            </w:r>
          </w:p>
        </w:tc>
        <w:tc>
          <w:tcPr>
            <w:tcW w:w="5874" w:type="dxa"/>
            <w:vAlign w:val="center"/>
          </w:tcPr>
          <w:p w14:paraId="65863229" w14:textId="77777777" w:rsidR="0023384E" w:rsidRPr="00996ADB" w:rsidRDefault="0023384E" w:rsidP="0023384E">
            <w:pPr>
              <w:pStyle w:val="Listenabsatz"/>
              <w:numPr>
                <w:ilvl w:val="0"/>
                <w:numId w:val="38"/>
              </w:numPr>
              <w:spacing w:before="40" w:after="40"/>
              <w:ind w:left="318" w:hanging="219"/>
              <w:rPr>
                <w:rFonts w:cstheme="minorBidi"/>
                <w:szCs w:val="24"/>
                <w:lang w:val="es-ES"/>
              </w:rPr>
            </w:pPr>
            <w:r>
              <w:rPr>
                <w:rFonts w:cstheme="minorBidi"/>
                <w:szCs w:val="24"/>
                <w:lang w:val="es-ES"/>
              </w:rPr>
              <w:t>Elementos en el entorno que podrían causar problemas en relación con un proyecto de SPIS</w:t>
            </w:r>
          </w:p>
        </w:tc>
      </w:tr>
      <w:tr w:rsidR="006D3214" w:rsidRPr="00923A74" w14:paraId="270AB6C2" w14:textId="77777777" w:rsidTr="00206D65">
        <w:trPr>
          <w:trHeight w:val="454"/>
        </w:trPr>
        <w:tc>
          <w:tcPr>
            <w:tcW w:w="3652" w:type="dxa"/>
            <w:vAlign w:val="center"/>
          </w:tcPr>
          <w:p w14:paraId="5E715345" w14:textId="77777777" w:rsidR="0023384E" w:rsidRPr="0023384E" w:rsidRDefault="0023384E" w:rsidP="0023384E">
            <w:pPr>
              <w:pStyle w:val="Listenabsatz"/>
              <w:numPr>
                <w:ilvl w:val="0"/>
                <w:numId w:val="39"/>
              </w:numPr>
              <w:spacing w:before="40" w:after="40"/>
              <w:ind w:hanging="720"/>
              <w:jc w:val="left"/>
              <w:rPr>
                <w:rFonts w:cstheme="minorBidi"/>
                <w:szCs w:val="24"/>
              </w:rPr>
            </w:pPr>
            <w:r>
              <w:rPr>
                <w:rFonts w:cstheme="minorBidi"/>
                <w:b/>
                <w:szCs w:val="24"/>
                <w:lang w:val="es-ES"/>
              </w:rPr>
              <w:t>Conclusión</w:t>
            </w:r>
          </w:p>
        </w:tc>
        <w:tc>
          <w:tcPr>
            <w:tcW w:w="5874" w:type="dxa"/>
            <w:vAlign w:val="center"/>
          </w:tcPr>
          <w:p w14:paraId="3C9479A0" w14:textId="02847781" w:rsidR="0023384E" w:rsidRPr="00996ADB" w:rsidRDefault="0023384E">
            <w:pPr>
              <w:spacing w:before="40" w:after="40"/>
              <w:rPr>
                <w:szCs w:val="24"/>
                <w:lang w:val="es-ES"/>
              </w:rPr>
            </w:pPr>
            <w:r>
              <w:rPr>
                <w:i/>
                <w:szCs w:val="24"/>
                <w:lang w:val="es-ES"/>
              </w:rPr>
              <w:t>Resum</w:t>
            </w:r>
            <w:del w:id="20" w:author="Autor">
              <w:r w:rsidDel="00DA759F">
                <w:rPr>
                  <w:i/>
                  <w:szCs w:val="24"/>
                  <w:lang w:val="es-ES"/>
                </w:rPr>
                <w:delText>a</w:delText>
              </w:r>
            </w:del>
            <w:ins w:id="21" w:author="Autor">
              <w:r w:rsidR="00DA759F">
                <w:rPr>
                  <w:i/>
                  <w:szCs w:val="24"/>
                  <w:lang w:val="es-ES"/>
                </w:rPr>
                <w:t>en</w:t>
              </w:r>
            </w:ins>
            <w:r>
              <w:rPr>
                <w:i/>
                <w:szCs w:val="24"/>
                <w:lang w:val="es-ES"/>
              </w:rPr>
              <w:t xml:space="preserve"> </w:t>
            </w:r>
            <w:del w:id="22" w:author="Autor">
              <w:r w:rsidDel="00DA759F">
                <w:rPr>
                  <w:i/>
                  <w:szCs w:val="24"/>
                  <w:lang w:val="es-ES"/>
                </w:rPr>
                <w:delText>su</w:delText>
              </w:r>
            </w:del>
            <w:ins w:id="23" w:author="Autor">
              <w:r w:rsidR="00DA759F">
                <w:rPr>
                  <w:i/>
                  <w:szCs w:val="24"/>
                  <w:lang w:val="es-ES"/>
                </w:rPr>
                <w:t>de la</w:t>
              </w:r>
            </w:ins>
            <w:r>
              <w:rPr>
                <w:i/>
                <w:szCs w:val="24"/>
                <w:lang w:val="es-ES"/>
              </w:rPr>
              <w:t xml:space="preserve"> impresión general y</w:t>
            </w:r>
            <w:del w:id="24" w:author="Autor">
              <w:r w:rsidDel="00DA759F">
                <w:rPr>
                  <w:i/>
                  <w:szCs w:val="24"/>
                  <w:lang w:val="es-ES"/>
                </w:rPr>
                <w:delText xml:space="preserve"> haga</w:delText>
              </w:r>
            </w:del>
            <w:r>
              <w:rPr>
                <w:i/>
                <w:szCs w:val="24"/>
                <w:lang w:val="es-ES"/>
              </w:rPr>
              <w:t xml:space="preserve"> recomendaciones en términos de potencial de seguimiento y requisitos.</w:t>
            </w:r>
            <w:r w:rsidRPr="00996ADB">
              <w:rPr>
                <w:i/>
                <w:szCs w:val="24"/>
                <w:lang w:val="es-ES"/>
              </w:rPr>
              <w:t xml:space="preserve"> </w:t>
            </w:r>
          </w:p>
        </w:tc>
      </w:tr>
      <w:tr w:rsidR="006D3214" w:rsidRPr="00923A74" w14:paraId="1C88FF28" w14:textId="77777777" w:rsidTr="00206D65">
        <w:trPr>
          <w:trHeight w:val="454"/>
        </w:trPr>
        <w:tc>
          <w:tcPr>
            <w:tcW w:w="3652" w:type="dxa"/>
            <w:vAlign w:val="center"/>
          </w:tcPr>
          <w:p w14:paraId="6111FCD4" w14:textId="77777777" w:rsidR="0023384E" w:rsidRPr="0023384E" w:rsidRDefault="0023384E" w:rsidP="0023384E">
            <w:pPr>
              <w:pStyle w:val="Listenabsatz"/>
              <w:spacing w:before="40" w:after="40"/>
              <w:ind w:left="720" w:firstLine="0"/>
              <w:jc w:val="left"/>
              <w:rPr>
                <w:szCs w:val="24"/>
              </w:rPr>
            </w:pPr>
            <w:r>
              <w:rPr>
                <w:b/>
                <w:szCs w:val="24"/>
                <w:lang w:val="es-ES"/>
              </w:rPr>
              <w:t>Anexo:</w:t>
            </w:r>
            <w:r>
              <w:rPr>
                <w:b/>
                <w:szCs w:val="24"/>
                <w:lang w:val="en-GB"/>
              </w:rPr>
              <w:t xml:space="preserve"> </w:t>
            </w:r>
            <w:r>
              <w:rPr>
                <w:b/>
                <w:szCs w:val="24"/>
                <w:lang w:val="es-ES"/>
              </w:rPr>
              <w:t>Galería de imágenes</w:t>
            </w:r>
          </w:p>
        </w:tc>
        <w:tc>
          <w:tcPr>
            <w:tcW w:w="5874" w:type="dxa"/>
            <w:vAlign w:val="center"/>
          </w:tcPr>
          <w:p w14:paraId="0A1D2E61" w14:textId="1BF334AB" w:rsidR="0023384E" w:rsidRPr="00996ADB" w:rsidRDefault="0023384E" w:rsidP="0023384E">
            <w:pPr>
              <w:spacing w:before="40" w:after="40"/>
              <w:rPr>
                <w:szCs w:val="24"/>
                <w:lang w:val="es-ES"/>
              </w:rPr>
            </w:pPr>
            <w:r>
              <w:rPr>
                <w:i/>
                <w:szCs w:val="24"/>
                <w:lang w:val="es-ES"/>
              </w:rPr>
              <w:t xml:space="preserve">Si se ha realizado una visita del lugar, </w:t>
            </w:r>
            <w:ins w:id="25" w:author="Autor">
              <w:r w:rsidR="00DA759F">
                <w:rPr>
                  <w:i/>
                  <w:szCs w:val="24"/>
                  <w:lang w:val="es-ES"/>
                </w:rPr>
                <w:t xml:space="preserve">es recomendable </w:t>
              </w:r>
            </w:ins>
            <w:r>
              <w:rPr>
                <w:i/>
                <w:szCs w:val="24"/>
                <w:lang w:val="es-ES"/>
              </w:rPr>
              <w:t>añad</w:t>
            </w:r>
            <w:ins w:id="26" w:author="Autor">
              <w:r w:rsidR="00DA759F">
                <w:rPr>
                  <w:i/>
                  <w:szCs w:val="24"/>
                  <w:lang w:val="es-ES"/>
                </w:rPr>
                <w:t>ir</w:t>
              </w:r>
            </w:ins>
            <w:del w:id="27" w:author="Autor">
              <w:r w:rsidDel="00DA759F">
                <w:rPr>
                  <w:i/>
                  <w:szCs w:val="24"/>
                  <w:lang w:val="es-ES"/>
                </w:rPr>
                <w:delText>a</w:delText>
              </w:r>
            </w:del>
            <w:r>
              <w:rPr>
                <w:i/>
                <w:szCs w:val="24"/>
                <w:lang w:val="es-ES"/>
              </w:rPr>
              <w:t xml:space="preserve"> imágenes al informe para ilustrar la situación actual (tecnología/infraestructura de bombeo, almacenamiento y riego utilizada, cultivos existentes, campos de cultivo, entorno natural general, impresión de la comunidad residente, miembros clave de la comunidad consultados).</w:t>
            </w:r>
            <w:r w:rsidRPr="00996ADB">
              <w:rPr>
                <w:i/>
                <w:szCs w:val="24"/>
                <w:lang w:val="es-ES"/>
              </w:rPr>
              <w:t xml:space="preserve"> </w:t>
            </w:r>
          </w:p>
        </w:tc>
      </w:tr>
    </w:tbl>
    <w:p w14:paraId="4EB152AF" w14:textId="77777777" w:rsidR="000F1CE7" w:rsidRPr="00996ADB" w:rsidRDefault="000F1CE7" w:rsidP="00322AFF">
      <w:pPr>
        <w:rPr>
          <w:lang w:val="es-ES"/>
        </w:rPr>
      </w:pPr>
    </w:p>
    <w:sectPr w:rsidR="000F1CE7" w:rsidRPr="00996ADB" w:rsidSect="009430B7">
      <w:headerReference w:type="even" r:id="rId19"/>
      <w:headerReference w:type="default" r:id="rId20"/>
      <w:footerReference w:type="even" r:id="rId21"/>
      <w:footerReference w:type="default" r:id="rId22"/>
      <w:headerReference w:type="first" r:id="rId23"/>
      <w:footerReference w:type="first" r:id="rId24"/>
      <w:pgSz w:w="11907" w:h="16840" w:code="9"/>
      <w:pgMar w:top="1814" w:right="1134" w:bottom="1134" w:left="1431" w:header="567"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Autor" w:initials="A">
    <w:p w14:paraId="0DC02CE1" w14:textId="77777777" w:rsidR="00DA759F" w:rsidRPr="008B56FF" w:rsidRDefault="00DA759F" w:rsidP="00DA759F">
      <w:pPr>
        <w:pStyle w:val="Kommentartext"/>
        <w:rPr>
          <w:lang w:val="es-ES"/>
        </w:rPr>
      </w:pPr>
      <w:r>
        <w:rPr>
          <w:rStyle w:val="Kommentarzeichen"/>
        </w:rPr>
        <w:annotationRef/>
      </w:r>
      <w:r>
        <w:rPr>
          <w:lang w:val="es-ES"/>
        </w:rPr>
        <w:t>RN: c</w:t>
      </w:r>
      <w:r w:rsidRPr="008B56FF">
        <w:rPr>
          <w:lang w:val="es-ES"/>
        </w:rPr>
        <w:t>aja de herramienta</w:t>
      </w:r>
      <w:r>
        <w:rPr>
          <w:lang w:val="es-ES"/>
        </w:rPr>
        <w:t>s de sistemas de riego solar</w:t>
      </w:r>
    </w:p>
  </w:comment>
  <w:comment w:id="8" w:author="Autor" w:initials="A">
    <w:p w14:paraId="20866EB6" w14:textId="77777777" w:rsidR="00DA759F" w:rsidRDefault="00DA759F" w:rsidP="00DA759F">
      <w:pPr>
        <w:pStyle w:val="Kommentartext"/>
      </w:pPr>
      <w:r>
        <w:rPr>
          <w:rStyle w:val="Kommentarzeichen"/>
        </w:rPr>
        <w:annotationRef/>
      </w:r>
      <w:r>
        <w:rPr>
          <w:lang w:val="es-ES"/>
        </w:rPr>
        <w:t xml:space="preserve">RN: </w:t>
      </w:r>
      <w:r>
        <w:rPr>
          <w:rStyle w:val="Kommentarzeichen"/>
        </w:rPr>
        <w:annotationRef/>
      </w:r>
      <w:r>
        <w:rPr>
          <w:lang w:val="es-ES"/>
        </w:rPr>
        <w:t>g</w:t>
      </w:r>
      <w:r w:rsidRPr="008B56FF">
        <w:rPr>
          <w:lang w:val="es-ES"/>
        </w:rPr>
        <w:t xml:space="preserve">racias al apoyo brindado por la iniciativa mundial Powering Agriculture  […] </w:t>
      </w:r>
      <w:r>
        <w:t>(Energizacion Rural: un gran desafío energético para el desarrollo)</w:t>
      </w:r>
    </w:p>
    <w:p w14:paraId="6051EDB8" w14:textId="77777777" w:rsidR="00DA759F" w:rsidRDefault="00DA759F" w:rsidP="00DA759F">
      <w:pPr>
        <w:pStyle w:val="Kommentar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DC02CE1" w15:done="0"/>
  <w15:commentEx w15:paraId="6051EDB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16367" w14:textId="77777777" w:rsidR="007F66F8" w:rsidRDefault="007F66F8">
      <w:r>
        <w:separator/>
      </w:r>
    </w:p>
  </w:endnote>
  <w:endnote w:type="continuationSeparator" w:id="0">
    <w:p w14:paraId="0AC22012" w14:textId="77777777" w:rsidR="007F66F8" w:rsidRDefault="007F6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 Pro">
    <w:altName w:val="Calibri"/>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848DC" w14:textId="77777777" w:rsidR="001C1844" w:rsidRDefault="001C1844" w:rsidP="0004308C">
    <w:pPr>
      <w:pStyle w:val="Fuzeile"/>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85D42" w14:textId="77777777" w:rsidR="001C1844" w:rsidRPr="001E2CB9" w:rsidRDefault="00B97F26" w:rsidP="001E2CB9">
    <w:pPr>
      <w:pStyle w:val="Fuzeile"/>
      <w:rPr>
        <w:b/>
        <w:color w:val="9EA231"/>
      </w:rPr>
    </w:pPr>
    <w:r w:rsidRPr="00314643">
      <w:rPr>
        <w:b/>
        <w:color w:val="9EA231"/>
      </w:rPr>
      <w:fldChar w:fldCharType="begin"/>
    </w:r>
    <w:r w:rsidR="001C1844" w:rsidRPr="00314643">
      <w:rPr>
        <w:b/>
        <w:color w:val="9EA231"/>
      </w:rPr>
      <w:instrText xml:space="preserve"> PAGE   \* MERGEFORMAT </w:instrText>
    </w:r>
    <w:r w:rsidRPr="00314643">
      <w:rPr>
        <w:b/>
        <w:color w:val="9EA231"/>
      </w:rPr>
      <w:fldChar w:fldCharType="separate"/>
    </w:r>
    <w:r w:rsidR="001C1844">
      <w:rPr>
        <w:b/>
        <w:noProof/>
        <w:color w:val="9EA231"/>
      </w:rPr>
      <w:t>5</w:t>
    </w:r>
    <w:r w:rsidRPr="00314643">
      <w:rPr>
        <w:b/>
        <w:color w:val="9EA23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ADD68" w14:textId="77777777" w:rsidR="00D01247" w:rsidRDefault="00B97F26">
    <w:pPr>
      <w:pStyle w:val="Fuzeile"/>
      <w:framePr w:wrap="around" w:vAnchor="text" w:hAnchor="margin" w:xAlign="outside" w:y="1"/>
    </w:pPr>
    <w:r>
      <w:fldChar w:fldCharType="begin"/>
    </w:r>
    <w:r w:rsidR="00D01247">
      <w:instrText xml:space="preserve">PAGE  </w:instrText>
    </w:r>
    <w:r>
      <w:fldChar w:fldCharType="end"/>
    </w:r>
  </w:p>
  <w:p w14:paraId="26BCA6A4" w14:textId="77777777" w:rsidR="00D01247" w:rsidRDefault="00D01247">
    <w:pPr>
      <w:pStyle w:val="Fuzeile"/>
      <w:ind w:right="360" w:firstLine="360"/>
    </w:pPr>
  </w:p>
  <w:p w14:paraId="2E519C79" w14:textId="77777777" w:rsidR="006C417A" w:rsidRDefault="006C417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ADE0C" w14:textId="258889C9" w:rsidR="00D01247" w:rsidRDefault="00B97F26">
    <w:pPr>
      <w:pStyle w:val="Fuzeile"/>
    </w:pPr>
    <w:r>
      <w:fldChar w:fldCharType="begin"/>
    </w:r>
    <w:r w:rsidR="0064418D">
      <w:instrText xml:space="preserve"> PAGE </w:instrText>
    </w:r>
    <w:r>
      <w:fldChar w:fldCharType="separate"/>
    </w:r>
    <w:r w:rsidR="00923A74">
      <w:rPr>
        <w:noProof/>
      </w:rPr>
      <w:t>3</w:t>
    </w:r>
    <w:r>
      <w:rPr>
        <w:noProof/>
      </w:rPr>
      <w:fldChar w:fldCharType="end"/>
    </w:r>
  </w:p>
  <w:p w14:paraId="434518F3" w14:textId="77777777" w:rsidR="006C417A" w:rsidRDefault="006C417A"/>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098F2" w14:textId="77777777" w:rsidR="00C34EA3" w:rsidRDefault="00C34E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DEFD1" w14:textId="77777777" w:rsidR="007F66F8" w:rsidRDefault="007F66F8">
      <w:r>
        <w:separator/>
      </w:r>
    </w:p>
  </w:footnote>
  <w:footnote w:type="continuationSeparator" w:id="0">
    <w:p w14:paraId="2A7540E8" w14:textId="77777777" w:rsidR="007F66F8" w:rsidRDefault="007F66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A2B03" w14:textId="77777777" w:rsidR="001C1844" w:rsidRDefault="001C1844" w:rsidP="0004308C">
    <w:pPr>
      <w:pStyle w:val="Kopfzeile"/>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665C7" w14:textId="77777777" w:rsidR="00D01247" w:rsidRDefault="00D01247">
    <w:r>
      <w:cr/>
    </w:r>
  </w:p>
  <w:p w14:paraId="0EBB2D08" w14:textId="77777777" w:rsidR="006C417A" w:rsidRDefault="006C41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B38C3" w14:textId="77777777" w:rsidR="00D01247" w:rsidRPr="00BC65BF" w:rsidRDefault="00D01247" w:rsidP="0004747F">
    <w:pPr>
      <w:pStyle w:val="Kopfzeile"/>
      <w:ind w:right="-14"/>
    </w:pPr>
    <w:r>
      <w:rPr>
        <w:noProof/>
        <w:lang w:val="en-US" w:eastAsia="en-US"/>
      </w:rPr>
      <w:drawing>
        <wp:anchor distT="0" distB="0" distL="114300" distR="114300" simplePos="0" relativeHeight="251659264" behindDoc="0" locked="0" layoutInCell="1" allowOverlap="1" wp14:anchorId="77C1232F" wp14:editId="476FBAC9">
          <wp:simplePos x="0" y="0"/>
          <wp:positionH relativeFrom="column">
            <wp:posOffset>8885411</wp:posOffset>
          </wp:positionH>
          <wp:positionV relativeFrom="paragraph">
            <wp:posOffset>-227310</wp:posOffset>
          </wp:positionV>
          <wp:extent cx="895350" cy="604684"/>
          <wp:effectExtent l="19050" t="0" r="0" b="0"/>
          <wp:wrapNone/>
          <wp:docPr id="5" name="Bild 7" descr="gizlogo-standard-rgb.gif"/>
          <wp:cNvGraphicFramePr/>
          <a:graphic xmlns:a="http://schemas.openxmlformats.org/drawingml/2006/main">
            <a:graphicData uri="http://schemas.openxmlformats.org/drawingml/2006/picture">
              <pic:pic xmlns:pic="http://schemas.openxmlformats.org/drawingml/2006/picture">
                <pic:nvPicPr>
                  <pic:cNvPr id="1040" name="Grafik 16" descr="gizlogo-standard-rgb.gif"/>
                  <pic:cNvPicPr>
                    <a:picLocks noChangeAspect="1"/>
                  </pic:cNvPicPr>
                </pic:nvPicPr>
                <pic:blipFill>
                  <a:blip r:embed="rId1" cstate="print"/>
                  <a:srcRect t="13757" b="19566"/>
                  <a:stretch>
                    <a:fillRect/>
                  </a:stretch>
                </pic:blipFill>
                <pic:spPr bwMode="auto">
                  <a:xfrm>
                    <a:off x="0" y="0"/>
                    <a:ext cx="895350" cy="604684"/>
                  </a:xfrm>
                  <a:prstGeom prst="rect">
                    <a:avLst/>
                  </a:prstGeom>
                  <a:noFill/>
                  <a:ln w="9525">
                    <a:noFill/>
                    <a:miter lim="800000"/>
                    <a:headEnd/>
                    <a:tailEnd/>
                  </a:ln>
                </pic:spPr>
              </pic:pic>
            </a:graphicData>
          </a:graphic>
        </wp:anchor>
      </w:drawing>
    </w:r>
  </w:p>
  <w:p w14:paraId="163D7B17" w14:textId="54444712" w:rsidR="001C1844" w:rsidRDefault="007C5CA4" w:rsidP="001C1844">
    <w:pPr>
      <w:pStyle w:val="StandardWeb"/>
      <w:spacing w:before="0" w:beforeAutospacing="0" w:after="0" w:afterAutospacing="0"/>
      <w:jc w:val="center"/>
      <w:rPr>
        <w:rFonts w:ascii="Arial" w:hAnsi="Arial" w:cs="Arial"/>
        <w:sz w:val="56"/>
        <w:lang w:val="en-US"/>
      </w:rPr>
    </w:pPr>
    <w:r>
      <w:rPr>
        <w:noProof/>
        <w:lang w:val="en-US" w:eastAsia="en-US"/>
      </w:rPr>
      <mc:AlternateContent>
        <mc:Choice Requires="wps">
          <w:drawing>
            <wp:anchor distT="0" distB="0" distL="114300" distR="114300" simplePos="0" relativeHeight="251661312" behindDoc="0" locked="0" layoutInCell="1" allowOverlap="1" wp14:anchorId="245D7C79" wp14:editId="560D38AE">
              <wp:simplePos x="0" y="0"/>
              <wp:positionH relativeFrom="column">
                <wp:posOffset>-914400</wp:posOffset>
              </wp:positionH>
              <wp:positionV relativeFrom="paragraph">
                <wp:posOffset>151765</wp:posOffset>
              </wp:positionV>
              <wp:extent cx="7567295" cy="378460"/>
              <wp:effectExtent l="0" t="0" r="1905" b="2540"/>
              <wp:wrapNone/>
              <wp:docPr id="4"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7295" cy="378460"/>
                      </a:xfrm>
                      <a:prstGeom prst="rect">
                        <a:avLst/>
                      </a:prstGeom>
                      <a:solidFill>
                        <a:srgbClr val="E1E5CD"/>
                      </a:solidFill>
                    </wps:spPr>
                    <wps:txbx>
                      <w:txbxContent>
                        <w:p w14:paraId="317D046D" w14:textId="77777777" w:rsidR="001C1844" w:rsidRDefault="001C1844" w:rsidP="001C1844">
                          <w:pPr>
                            <w:pStyle w:val="StandardWeb"/>
                            <w:spacing w:before="0" w:beforeAutospacing="0" w:after="0" w:afterAutospacing="0"/>
                            <w:jc w:val="center"/>
                            <w:rPr>
                              <w:rFonts w:ascii="Arial" w:hAnsi="Arial" w:cs="Arial"/>
                              <w:sz w:val="56"/>
                              <w:lang w:val="en-US"/>
                            </w:rPr>
                          </w:pP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shapetype w14:anchorId="245D7C79" id="_x0000_t202" coordsize="21600,21600" o:spt="202" path="m,l,21600r21600,l21600,xe">
              <v:stroke joinstyle="miter"/>
              <v:path gradientshapeok="t" o:connecttype="rect"/>
            </v:shapetype>
            <v:shape id="Titel 1" o:spid="_x0000_s1026" type="#_x0000_t202" style="position:absolute;left:0;text-align:left;margin-left:-1in;margin-top:11.95pt;width:595.85pt;height:2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" fillcolor="#e1e5cd" stroked="f">
              <v:path arrowok="t"/>
              <v:textbox>
                <w:txbxContent>
                  <w:p w14:paraId="317D046D" w14:textId="77777777" w:rsidR="001C1844" w:rsidRDefault="001C1844" w:rsidP="001C1844">
                    <w:pPr>
                      <w:pStyle w:val="StandardWeb"/>
                      <w:spacing w:before="0" w:beforeAutospacing="0" w:after="0" w:afterAutospacing="0"/>
                      <w:jc w:val="center"/>
                      <w:rPr>
                        <w:rFonts w:ascii="Arial" w:hAnsi="Arial" w:cs="Arial"/>
                        <w:sz w:val="56"/>
                        <w:lang w:val="en-US"/>
                      </w:rPr>
                    </w:pPr>
                  </w:p>
                </w:txbxContent>
              </v:textbox>
            </v:shape>
          </w:pict>
        </mc:Fallback>
      </mc:AlternateContent>
    </w:r>
  </w:p>
  <w:p w14:paraId="4FA7EA8F" w14:textId="77777777" w:rsidR="001C1844" w:rsidRDefault="001C1844"/>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91AB5" w14:textId="77777777" w:rsidR="00C34EA3" w:rsidRDefault="00C34E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9942079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35878C0"/>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283A93A6"/>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72C856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00A292D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E"/>
    <w:multiLevelType w:val="singleLevel"/>
    <w:tmpl w:val="31C48010"/>
    <w:lvl w:ilvl="0">
      <w:numFmt w:val="decimal"/>
      <w:lvlText w:val="*"/>
      <w:lvlJc w:val="left"/>
    </w:lvl>
  </w:abstractNum>
  <w:abstractNum w:abstractNumId="6" w15:restartNumberingAfterBreak="0">
    <w:nsid w:val="08891E15"/>
    <w:multiLevelType w:val="multilevel"/>
    <w:tmpl w:val="6CEAC236"/>
    <w:styleLink w:val="GFABullit1"/>
    <w:lvl w:ilvl="0">
      <w:start w:val="1"/>
      <w:numFmt w:val="bullet"/>
      <w:lvlText w:val=""/>
      <w:lvlJc w:val="left"/>
      <w:pPr>
        <w:ind w:left="284" w:hanging="284"/>
      </w:pPr>
      <w:rPr>
        <w:rFonts w:ascii="Symbol" w:hAnsi="Symbol" w:hint="default"/>
      </w:rPr>
    </w:lvl>
    <w:lvl w:ilvl="1">
      <w:start w:val="1"/>
      <w:numFmt w:val="bullet"/>
      <w:lvlText w:val="o"/>
      <w:lvlJc w:val="left"/>
      <w:pPr>
        <w:ind w:left="568" w:hanging="284"/>
      </w:pPr>
      <w:rPr>
        <w:rFonts w:ascii="Courier New" w:hAnsi="Courier New" w:cs="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7" w15:restartNumberingAfterBreak="0">
    <w:nsid w:val="08AB3F60"/>
    <w:multiLevelType w:val="hybridMultilevel"/>
    <w:tmpl w:val="73B216CC"/>
    <w:lvl w:ilvl="0" w:tplc="B528550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6C2B54"/>
    <w:multiLevelType w:val="hybridMultilevel"/>
    <w:tmpl w:val="72244C42"/>
    <w:lvl w:ilvl="0" w:tplc="B528550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1383577"/>
    <w:multiLevelType w:val="multilevel"/>
    <w:tmpl w:val="6CEAC236"/>
    <w:numStyleLink w:val="GFABullit1"/>
  </w:abstractNum>
  <w:abstractNum w:abstractNumId="10" w15:restartNumberingAfterBreak="0">
    <w:nsid w:val="15D679AF"/>
    <w:multiLevelType w:val="multilevel"/>
    <w:tmpl w:val="6CEAC236"/>
    <w:lvl w:ilvl="0">
      <w:start w:val="1"/>
      <w:numFmt w:val="bullet"/>
      <w:lvlText w:val=""/>
      <w:lvlJc w:val="left"/>
      <w:pPr>
        <w:ind w:left="284" w:hanging="284"/>
      </w:pPr>
      <w:rPr>
        <w:rFonts w:ascii="Symbol" w:hAnsi="Symbol" w:hint="default"/>
      </w:rPr>
    </w:lvl>
    <w:lvl w:ilvl="1">
      <w:start w:val="1"/>
      <w:numFmt w:val="bullet"/>
      <w:lvlText w:val="o"/>
      <w:lvlJc w:val="left"/>
      <w:pPr>
        <w:ind w:left="568" w:hanging="284"/>
      </w:pPr>
      <w:rPr>
        <w:rFonts w:ascii="Courier New" w:hAnsi="Courier New" w:cs="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1" w15:restartNumberingAfterBreak="0">
    <w:nsid w:val="198377CC"/>
    <w:multiLevelType w:val="multilevel"/>
    <w:tmpl w:val="6CEAC236"/>
    <w:numStyleLink w:val="GFABullit1"/>
  </w:abstractNum>
  <w:abstractNum w:abstractNumId="12" w15:restartNumberingAfterBreak="0">
    <w:nsid w:val="1A1A1510"/>
    <w:multiLevelType w:val="hybridMultilevel"/>
    <w:tmpl w:val="7DB40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8D1976"/>
    <w:multiLevelType w:val="hybridMultilevel"/>
    <w:tmpl w:val="03FE8166"/>
    <w:lvl w:ilvl="0" w:tplc="BB3EB562">
      <w:start w:val="1"/>
      <w:numFmt w:val="bullet"/>
      <w:lvlText w:val="•"/>
      <w:lvlJc w:val="left"/>
      <w:pPr>
        <w:tabs>
          <w:tab w:val="num" w:pos="720"/>
        </w:tabs>
        <w:ind w:left="720" w:hanging="360"/>
      </w:pPr>
      <w:rPr>
        <w:rFonts w:ascii="Times New Roman" w:hAnsi="Times New Roman" w:hint="default"/>
      </w:rPr>
    </w:lvl>
    <w:lvl w:ilvl="1" w:tplc="26C6E550" w:tentative="1">
      <w:start w:val="1"/>
      <w:numFmt w:val="bullet"/>
      <w:lvlText w:val="•"/>
      <w:lvlJc w:val="left"/>
      <w:pPr>
        <w:tabs>
          <w:tab w:val="num" w:pos="1440"/>
        </w:tabs>
        <w:ind w:left="1440" w:hanging="360"/>
      </w:pPr>
      <w:rPr>
        <w:rFonts w:ascii="Times New Roman" w:hAnsi="Times New Roman" w:hint="default"/>
      </w:rPr>
    </w:lvl>
    <w:lvl w:ilvl="2" w:tplc="E480B07C" w:tentative="1">
      <w:start w:val="1"/>
      <w:numFmt w:val="bullet"/>
      <w:lvlText w:val="•"/>
      <w:lvlJc w:val="left"/>
      <w:pPr>
        <w:tabs>
          <w:tab w:val="num" w:pos="2160"/>
        </w:tabs>
        <w:ind w:left="2160" w:hanging="360"/>
      </w:pPr>
      <w:rPr>
        <w:rFonts w:ascii="Times New Roman" w:hAnsi="Times New Roman" w:hint="default"/>
      </w:rPr>
    </w:lvl>
    <w:lvl w:ilvl="3" w:tplc="1A5EFD62" w:tentative="1">
      <w:start w:val="1"/>
      <w:numFmt w:val="bullet"/>
      <w:lvlText w:val="•"/>
      <w:lvlJc w:val="left"/>
      <w:pPr>
        <w:tabs>
          <w:tab w:val="num" w:pos="2880"/>
        </w:tabs>
        <w:ind w:left="2880" w:hanging="360"/>
      </w:pPr>
      <w:rPr>
        <w:rFonts w:ascii="Times New Roman" w:hAnsi="Times New Roman" w:hint="default"/>
      </w:rPr>
    </w:lvl>
    <w:lvl w:ilvl="4" w:tplc="1C50A9DE" w:tentative="1">
      <w:start w:val="1"/>
      <w:numFmt w:val="bullet"/>
      <w:lvlText w:val="•"/>
      <w:lvlJc w:val="left"/>
      <w:pPr>
        <w:tabs>
          <w:tab w:val="num" w:pos="3600"/>
        </w:tabs>
        <w:ind w:left="3600" w:hanging="360"/>
      </w:pPr>
      <w:rPr>
        <w:rFonts w:ascii="Times New Roman" w:hAnsi="Times New Roman" w:hint="default"/>
      </w:rPr>
    </w:lvl>
    <w:lvl w:ilvl="5" w:tplc="246CA76C" w:tentative="1">
      <w:start w:val="1"/>
      <w:numFmt w:val="bullet"/>
      <w:lvlText w:val="•"/>
      <w:lvlJc w:val="left"/>
      <w:pPr>
        <w:tabs>
          <w:tab w:val="num" w:pos="4320"/>
        </w:tabs>
        <w:ind w:left="4320" w:hanging="360"/>
      </w:pPr>
      <w:rPr>
        <w:rFonts w:ascii="Times New Roman" w:hAnsi="Times New Roman" w:hint="default"/>
      </w:rPr>
    </w:lvl>
    <w:lvl w:ilvl="6" w:tplc="6C905E00" w:tentative="1">
      <w:start w:val="1"/>
      <w:numFmt w:val="bullet"/>
      <w:lvlText w:val="•"/>
      <w:lvlJc w:val="left"/>
      <w:pPr>
        <w:tabs>
          <w:tab w:val="num" w:pos="5040"/>
        </w:tabs>
        <w:ind w:left="5040" w:hanging="360"/>
      </w:pPr>
      <w:rPr>
        <w:rFonts w:ascii="Times New Roman" w:hAnsi="Times New Roman" w:hint="default"/>
      </w:rPr>
    </w:lvl>
    <w:lvl w:ilvl="7" w:tplc="B3C40FF0" w:tentative="1">
      <w:start w:val="1"/>
      <w:numFmt w:val="bullet"/>
      <w:lvlText w:val="•"/>
      <w:lvlJc w:val="left"/>
      <w:pPr>
        <w:tabs>
          <w:tab w:val="num" w:pos="5760"/>
        </w:tabs>
        <w:ind w:left="5760" w:hanging="360"/>
      </w:pPr>
      <w:rPr>
        <w:rFonts w:ascii="Times New Roman" w:hAnsi="Times New Roman" w:hint="default"/>
      </w:rPr>
    </w:lvl>
    <w:lvl w:ilvl="8" w:tplc="B2F0495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D934CDF"/>
    <w:multiLevelType w:val="hybridMultilevel"/>
    <w:tmpl w:val="282EF598"/>
    <w:lvl w:ilvl="0" w:tplc="A2F29038">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5AE30EA"/>
    <w:multiLevelType w:val="multilevel"/>
    <w:tmpl w:val="81E6BE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68E5F6D"/>
    <w:multiLevelType w:val="multilevel"/>
    <w:tmpl w:val="339E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F24B52"/>
    <w:multiLevelType w:val="hybridMultilevel"/>
    <w:tmpl w:val="4D1C9FCA"/>
    <w:lvl w:ilvl="0" w:tplc="F61AEED4">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2E621824"/>
    <w:multiLevelType w:val="multilevel"/>
    <w:tmpl w:val="F9980216"/>
    <w:lvl w:ilvl="0">
      <w:start w:val="3"/>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23D155C"/>
    <w:multiLevelType w:val="multilevel"/>
    <w:tmpl w:val="B0F65C4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0" w15:restartNumberingAfterBreak="0">
    <w:nsid w:val="32C0318A"/>
    <w:multiLevelType w:val="multilevel"/>
    <w:tmpl w:val="75DC0FFE"/>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2C32AAD"/>
    <w:multiLevelType w:val="hybridMultilevel"/>
    <w:tmpl w:val="DB2E0656"/>
    <w:lvl w:ilvl="0" w:tplc="6E6806B6">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9C32150"/>
    <w:multiLevelType w:val="hybridMultilevel"/>
    <w:tmpl w:val="B210AA4E"/>
    <w:lvl w:ilvl="0" w:tplc="371A318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AA02DC"/>
    <w:multiLevelType w:val="hybridMultilevel"/>
    <w:tmpl w:val="A7EEF55E"/>
    <w:lvl w:ilvl="0" w:tplc="CFBE4112">
      <w:start w:val="1"/>
      <w:numFmt w:val="bullet"/>
      <w:lvlText w:val="•"/>
      <w:lvlJc w:val="left"/>
      <w:pPr>
        <w:tabs>
          <w:tab w:val="num" w:pos="720"/>
        </w:tabs>
        <w:ind w:left="720" w:hanging="360"/>
      </w:pPr>
      <w:rPr>
        <w:rFonts w:ascii="Times New Roman" w:hAnsi="Times New Roman" w:hint="default"/>
      </w:rPr>
    </w:lvl>
    <w:lvl w:ilvl="1" w:tplc="B0007D76">
      <w:start w:val="1167"/>
      <w:numFmt w:val="bullet"/>
      <w:lvlText w:val="–"/>
      <w:lvlJc w:val="left"/>
      <w:pPr>
        <w:tabs>
          <w:tab w:val="num" w:pos="1440"/>
        </w:tabs>
        <w:ind w:left="1440" w:hanging="360"/>
      </w:pPr>
      <w:rPr>
        <w:rFonts w:ascii="Times New Roman" w:hAnsi="Times New Roman" w:hint="default"/>
      </w:rPr>
    </w:lvl>
    <w:lvl w:ilvl="2" w:tplc="BB5C53F8" w:tentative="1">
      <w:start w:val="1"/>
      <w:numFmt w:val="bullet"/>
      <w:lvlText w:val="•"/>
      <w:lvlJc w:val="left"/>
      <w:pPr>
        <w:tabs>
          <w:tab w:val="num" w:pos="2160"/>
        </w:tabs>
        <w:ind w:left="2160" w:hanging="360"/>
      </w:pPr>
      <w:rPr>
        <w:rFonts w:ascii="Times New Roman" w:hAnsi="Times New Roman" w:hint="default"/>
      </w:rPr>
    </w:lvl>
    <w:lvl w:ilvl="3" w:tplc="C60C48AA" w:tentative="1">
      <w:start w:val="1"/>
      <w:numFmt w:val="bullet"/>
      <w:lvlText w:val="•"/>
      <w:lvlJc w:val="left"/>
      <w:pPr>
        <w:tabs>
          <w:tab w:val="num" w:pos="2880"/>
        </w:tabs>
        <w:ind w:left="2880" w:hanging="360"/>
      </w:pPr>
      <w:rPr>
        <w:rFonts w:ascii="Times New Roman" w:hAnsi="Times New Roman" w:hint="default"/>
      </w:rPr>
    </w:lvl>
    <w:lvl w:ilvl="4" w:tplc="0786136C" w:tentative="1">
      <w:start w:val="1"/>
      <w:numFmt w:val="bullet"/>
      <w:lvlText w:val="•"/>
      <w:lvlJc w:val="left"/>
      <w:pPr>
        <w:tabs>
          <w:tab w:val="num" w:pos="3600"/>
        </w:tabs>
        <w:ind w:left="3600" w:hanging="360"/>
      </w:pPr>
      <w:rPr>
        <w:rFonts w:ascii="Times New Roman" w:hAnsi="Times New Roman" w:hint="default"/>
      </w:rPr>
    </w:lvl>
    <w:lvl w:ilvl="5" w:tplc="63A4E5EC" w:tentative="1">
      <w:start w:val="1"/>
      <w:numFmt w:val="bullet"/>
      <w:lvlText w:val="•"/>
      <w:lvlJc w:val="left"/>
      <w:pPr>
        <w:tabs>
          <w:tab w:val="num" w:pos="4320"/>
        </w:tabs>
        <w:ind w:left="4320" w:hanging="360"/>
      </w:pPr>
      <w:rPr>
        <w:rFonts w:ascii="Times New Roman" w:hAnsi="Times New Roman" w:hint="default"/>
      </w:rPr>
    </w:lvl>
    <w:lvl w:ilvl="6" w:tplc="25301BB8" w:tentative="1">
      <w:start w:val="1"/>
      <w:numFmt w:val="bullet"/>
      <w:lvlText w:val="•"/>
      <w:lvlJc w:val="left"/>
      <w:pPr>
        <w:tabs>
          <w:tab w:val="num" w:pos="5040"/>
        </w:tabs>
        <w:ind w:left="5040" w:hanging="360"/>
      </w:pPr>
      <w:rPr>
        <w:rFonts w:ascii="Times New Roman" w:hAnsi="Times New Roman" w:hint="default"/>
      </w:rPr>
    </w:lvl>
    <w:lvl w:ilvl="7" w:tplc="AD24D814" w:tentative="1">
      <w:start w:val="1"/>
      <w:numFmt w:val="bullet"/>
      <w:lvlText w:val="•"/>
      <w:lvlJc w:val="left"/>
      <w:pPr>
        <w:tabs>
          <w:tab w:val="num" w:pos="5760"/>
        </w:tabs>
        <w:ind w:left="5760" w:hanging="360"/>
      </w:pPr>
      <w:rPr>
        <w:rFonts w:ascii="Times New Roman" w:hAnsi="Times New Roman" w:hint="default"/>
      </w:rPr>
    </w:lvl>
    <w:lvl w:ilvl="8" w:tplc="161A4F9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1C44617"/>
    <w:multiLevelType w:val="multilevel"/>
    <w:tmpl w:val="B8BCA9BC"/>
    <w:lvl w:ilvl="0">
      <w:start w:val="1"/>
      <w:numFmt w:val="decimal"/>
      <w:pStyle w:val="berschrift1"/>
      <w:lvlText w:val="%1"/>
      <w:lvlJc w:val="left"/>
      <w:pPr>
        <w:tabs>
          <w:tab w:val="num" w:pos="1134"/>
        </w:tabs>
        <w:ind w:left="1134" w:hanging="1134"/>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440"/>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29E689C"/>
    <w:multiLevelType w:val="hybridMultilevel"/>
    <w:tmpl w:val="A71EBD8E"/>
    <w:lvl w:ilvl="0" w:tplc="B54A505A">
      <w:start w:val="1"/>
      <w:numFmt w:val="bullet"/>
      <w:lvlText w:val=""/>
      <w:lvlJc w:val="left"/>
      <w:pPr>
        <w:tabs>
          <w:tab w:val="num" w:pos="36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282014"/>
    <w:multiLevelType w:val="multilevel"/>
    <w:tmpl w:val="6CEAC236"/>
    <w:numStyleLink w:val="GFABullit1"/>
  </w:abstractNum>
  <w:abstractNum w:abstractNumId="27" w15:restartNumberingAfterBreak="0">
    <w:nsid w:val="467C551A"/>
    <w:multiLevelType w:val="hybridMultilevel"/>
    <w:tmpl w:val="4128F10E"/>
    <w:lvl w:ilvl="0" w:tplc="FF4EF3AE">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E002780"/>
    <w:multiLevelType w:val="multilevel"/>
    <w:tmpl w:val="A73C338A"/>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3AA7AE7"/>
    <w:multiLevelType w:val="singleLevel"/>
    <w:tmpl w:val="FC8893F8"/>
    <w:lvl w:ilvl="0">
      <w:start w:val="1"/>
      <w:numFmt w:val="none"/>
      <w:lvlText w:val=""/>
      <w:legacy w:legacy="1" w:legacySpace="0" w:legacyIndent="284"/>
      <w:lvlJc w:val="left"/>
      <w:pPr>
        <w:ind w:left="993" w:hanging="284"/>
      </w:pPr>
      <w:rPr>
        <w:rFonts w:ascii="Symbol" w:hAnsi="Symbol" w:hint="default"/>
      </w:rPr>
    </w:lvl>
  </w:abstractNum>
  <w:abstractNum w:abstractNumId="30" w15:restartNumberingAfterBreak="0">
    <w:nsid w:val="5F104606"/>
    <w:multiLevelType w:val="hybridMultilevel"/>
    <w:tmpl w:val="49801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C13A08"/>
    <w:multiLevelType w:val="hybridMultilevel"/>
    <w:tmpl w:val="11D2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8866C4"/>
    <w:multiLevelType w:val="hybridMultilevel"/>
    <w:tmpl w:val="8A48620E"/>
    <w:lvl w:ilvl="0" w:tplc="165AC384">
      <w:start w:val="1"/>
      <w:numFmt w:val="decimal"/>
      <w:lvlText w:val="%1."/>
      <w:lvlJc w:val="left"/>
      <w:pPr>
        <w:tabs>
          <w:tab w:val="num" w:pos="720"/>
        </w:tabs>
        <w:ind w:left="720" w:hanging="360"/>
      </w:pPr>
    </w:lvl>
    <w:lvl w:ilvl="1" w:tplc="4546E93E" w:tentative="1">
      <w:start w:val="1"/>
      <w:numFmt w:val="decimal"/>
      <w:lvlText w:val="%2."/>
      <w:lvlJc w:val="left"/>
      <w:pPr>
        <w:tabs>
          <w:tab w:val="num" w:pos="1440"/>
        </w:tabs>
        <w:ind w:left="1440" w:hanging="360"/>
      </w:pPr>
    </w:lvl>
    <w:lvl w:ilvl="2" w:tplc="9F9EF666" w:tentative="1">
      <w:start w:val="1"/>
      <w:numFmt w:val="decimal"/>
      <w:lvlText w:val="%3."/>
      <w:lvlJc w:val="left"/>
      <w:pPr>
        <w:tabs>
          <w:tab w:val="num" w:pos="2160"/>
        </w:tabs>
        <w:ind w:left="2160" w:hanging="360"/>
      </w:pPr>
    </w:lvl>
    <w:lvl w:ilvl="3" w:tplc="354AE45E" w:tentative="1">
      <w:start w:val="1"/>
      <w:numFmt w:val="decimal"/>
      <w:lvlText w:val="%4."/>
      <w:lvlJc w:val="left"/>
      <w:pPr>
        <w:tabs>
          <w:tab w:val="num" w:pos="2880"/>
        </w:tabs>
        <w:ind w:left="2880" w:hanging="360"/>
      </w:pPr>
    </w:lvl>
    <w:lvl w:ilvl="4" w:tplc="9A54347A" w:tentative="1">
      <w:start w:val="1"/>
      <w:numFmt w:val="decimal"/>
      <w:lvlText w:val="%5."/>
      <w:lvlJc w:val="left"/>
      <w:pPr>
        <w:tabs>
          <w:tab w:val="num" w:pos="3600"/>
        </w:tabs>
        <w:ind w:left="3600" w:hanging="360"/>
      </w:pPr>
    </w:lvl>
    <w:lvl w:ilvl="5" w:tplc="BD449284" w:tentative="1">
      <w:start w:val="1"/>
      <w:numFmt w:val="decimal"/>
      <w:lvlText w:val="%6."/>
      <w:lvlJc w:val="left"/>
      <w:pPr>
        <w:tabs>
          <w:tab w:val="num" w:pos="4320"/>
        </w:tabs>
        <w:ind w:left="4320" w:hanging="360"/>
      </w:pPr>
    </w:lvl>
    <w:lvl w:ilvl="6" w:tplc="4EEE67B8" w:tentative="1">
      <w:start w:val="1"/>
      <w:numFmt w:val="decimal"/>
      <w:lvlText w:val="%7."/>
      <w:lvlJc w:val="left"/>
      <w:pPr>
        <w:tabs>
          <w:tab w:val="num" w:pos="5040"/>
        </w:tabs>
        <w:ind w:left="5040" w:hanging="360"/>
      </w:pPr>
    </w:lvl>
    <w:lvl w:ilvl="7" w:tplc="8C5C0E42" w:tentative="1">
      <w:start w:val="1"/>
      <w:numFmt w:val="decimal"/>
      <w:lvlText w:val="%8."/>
      <w:lvlJc w:val="left"/>
      <w:pPr>
        <w:tabs>
          <w:tab w:val="num" w:pos="5760"/>
        </w:tabs>
        <w:ind w:left="5760" w:hanging="360"/>
      </w:pPr>
    </w:lvl>
    <w:lvl w:ilvl="8" w:tplc="7D5E02C6" w:tentative="1">
      <w:start w:val="1"/>
      <w:numFmt w:val="decimal"/>
      <w:lvlText w:val="%9."/>
      <w:lvlJc w:val="left"/>
      <w:pPr>
        <w:tabs>
          <w:tab w:val="num" w:pos="6480"/>
        </w:tabs>
        <w:ind w:left="6480" w:hanging="360"/>
      </w:pPr>
    </w:lvl>
  </w:abstractNum>
  <w:abstractNum w:abstractNumId="33" w15:restartNumberingAfterBreak="0">
    <w:nsid w:val="6B530B97"/>
    <w:multiLevelType w:val="hybridMultilevel"/>
    <w:tmpl w:val="A7B69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93729D"/>
    <w:multiLevelType w:val="hybridMultilevel"/>
    <w:tmpl w:val="E9DC1ACC"/>
    <w:lvl w:ilvl="0" w:tplc="B528550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92F537C"/>
    <w:multiLevelType w:val="hybridMultilevel"/>
    <w:tmpl w:val="2A4E6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892ACC"/>
    <w:multiLevelType w:val="hybridMultilevel"/>
    <w:tmpl w:val="3F6C6EB4"/>
    <w:lvl w:ilvl="0" w:tplc="FF4EF3AE">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B025035"/>
    <w:multiLevelType w:val="hybridMultilevel"/>
    <w:tmpl w:val="9D041D56"/>
    <w:lvl w:ilvl="0" w:tplc="B528550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DAB5E02"/>
    <w:multiLevelType w:val="hybridMultilevel"/>
    <w:tmpl w:val="9ACAA070"/>
    <w:lvl w:ilvl="0" w:tplc="0F662880">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19"/>
  </w:num>
  <w:num w:numId="7">
    <w:abstractNumId w:val="19"/>
  </w:num>
  <w:num w:numId="8">
    <w:abstractNumId w:val="19"/>
  </w:num>
  <w:num w:numId="9">
    <w:abstractNumId w:val="19"/>
  </w:num>
  <w:num w:numId="10">
    <w:abstractNumId w:val="19"/>
  </w:num>
  <w:num w:numId="11">
    <w:abstractNumId w:val="29"/>
  </w:num>
  <w:num w:numId="12">
    <w:abstractNumId w:val="5"/>
    <w:lvlOverride w:ilvl="0">
      <w:lvl w:ilvl="0">
        <w:start w:val="1"/>
        <w:numFmt w:val="bullet"/>
        <w:lvlText w:val=""/>
        <w:lvlJc w:val="left"/>
        <w:pPr>
          <w:tabs>
            <w:tab w:val="num" w:pos="360"/>
          </w:tabs>
          <w:ind w:left="360" w:hanging="360"/>
        </w:pPr>
        <w:rPr>
          <w:rFonts w:ascii="Symbol" w:hAnsi="Symbol" w:hint="default"/>
        </w:rPr>
      </w:lvl>
    </w:lvlOverride>
  </w:num>
  <w:num w:numId="13">
    <w:abstractNumId w:val="17"/>
  </w:num>
  <w:num w:numId="14">
    <w:abstractNumId w:val="25"/>
  </w:num>
  <w:num w:numId="15">
    <w:abstractNumId w:val="21"/>
  </w:num>
  <w:num w:numId="16">
    <w:abstractNumId w:val="24"/>
  </w:num>
  <w:num w:numId="17">
    <w:abstractNumId w:val="24"/>
  </w:num>
  <w:num w:numId="18">
    <w:abstractNumId w:val="24"/>
  </w:num>
  <w:num w:numId="19">
    <w:abstractNumId w:val="24"/>
  </w:num>
  <w:num w:numId="20">
    <w:abstractNumId w:val="24"/>
  </w:num>
  <w:num w:numId="21">
    <w:abstractNumId w:val="6"/>
  </w:num>
  <w:num w:numId="22">
    <w:abstractNumId w:val="9"/>
  </w:num>
  <w:num w:numId="23">
    <w:abstractNumId w:val="26"/>
  </w:num>
  <w:num w:numId="24">
    <w:abstractNumId w:val="10"/>
  </w:num>
  <w:num w:numId="25">
    <w:abstractNumId w:val="11"/>
  </w:num>
  <w:num w:numId="26">
    <w:abstractNumId w:val="7"/>
  </w:num>
  <w:num w:numId="27">
    <w:abstractNumId w:val="37"/>
  </w:num>
  <w:num w:numId="28">
    <w:abstractNumId w:val="8"/>
  </w:num>
  <w:num w:numId="29">
    <w:abstractNumId w:val="34"/>
  </w:num>
  <w:num w:numId="30">
    <w:abstractNumId w:val="33"/>
  </w:num>
  <w:num w:numId="31">
    <w:abstractNumId w:val="12"/>
  </w:num>
  <w:num w:numId="32">
    <w:abstractNumId w:val="31"/>
  </w:num>
  <w:num w:numId="33">
    <w:abstractNumId w:val="35"/>
  </w:num>
  <w:num w:numId="34">
    <w:abstractNumId w:val="30"/>
  </w:num>
  <w:num w:numId="35">
    <w:abstractNumId w:val="13"/>
  </w:num>
  <w:num w:numId="36">
    <w:abstractNumId w:val="32"/>
  </w:num>
  <w:num w:numId="37">
    <w:abstractNumId w:val="23"/>
  </w:num>
  <w:num w:numId="38">
    <w:abstractNumId w:val="22"/>
  </w:num>
  <w:num w:numId="39">
    <w:abstractNumId w:val="28"/>
  </w:num>
  <w:num w:numId="40">
    <w:abstractNumId w:val="14"/>
  </w:num>
  <w:num w:numId="41">
    <w:abstractNumId w:val="38"/>
  </w:num>
  <w:num w:numId="42">
    <w:abstractNumId w:val="27"/>
  </w:num>
  <w:num w:numId="43">
    <w:abstractNumId w:val="36"/>
  </w:num>
  <w:num w:numId="44">
    <w:abstractNumId w:val="15"/>
  </w:num>
  <w:num w:numId="45">
    <w:abstractNumId w:val="18"/>
  </w:num>
  <w:num w:numId="46">
    <w:abstractNumId w:val="2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trackRevisions/>
  <w:styleLockTheme/>
  <w:styleLockQFSet/>
  <w:defaultTabStop w:val="284"/>
  <w:hyphenationZone w:val="425"/>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D8B"/>
    <w:rsid w:val="0000017E"/>
    <w:rsid w:val="00021C6D"/>
    <w:rsid w:val="00026602"/>
    <w:rsid w:val="0003370A"/>
    <w:rsid w:val="00033E1B"/>
    <w:rsid w:val="0004747F"/>
    <w:rsid w:val="000845F6"/>
    <w:rsid w:val="000A284D"/>
    <w:rsid w:val="000B082F"/>
    <w:rsid w:val="000B7789"/>
    <w:rsid w:val="000C16B2"/>
    <w:rsid w:val="000C2870"/>
    <w:rsid w:val="000D1C4F"/>
    <w:rsid w:val="000F1CE7"/>
    <w:rsid w:val="001067D0"/>
    <w:rsid w:val="00112CA0"/>
    <w:rsid w:val="00131194"/>
    <w:rsid w:val="00135F47"/>
    <w:rsid w:val="0016129C"/>
    <w:rsid w:val="00175DA8"/>
    <w:rsid w:val="001854B7"/>
    <w:rsid w:val="00187376"/>
    <w:rsid w:val="001C1844"/>
    <w:rsid w:val="001D7B83"/>
    <w:rsid w:val="001F6AC8"/>
    <w:rsid w:val="0020470B"/>
    <w:rsid w:val="00206D65"/>
    <w:rsid w:val="00207B13"/>
    <w:rsid w:val="002151B6"/>
    <w:rsid w:val="00232CA3"/>
    <w:rsid w:val="0023384E"/>
    <w:rsid w:val="00235E19"/>
    <w:rsid w:val="0023777A"/>
    <w:rsid w:val="00265FD1"/>
    <w:rsid w:val="00267A42"/>
    <w:rsid w:val="00267E55"/>
    <w:rsid w:val="00267EAE"/>
    <w:rsid w:val="002814E6"/>
    <w:rsid w:val="002A0733"/>
    <w:rsid w:val="002C09DF"/>
    <w:rsid w:val="002C15D8"/>
    <w:rsid w:val="002C29F7"/>
    <w:rsid w:val="002E0B58"/>
    <w:rsid w:val="002E3632"/>
    <w:rsid w:val="002F41BD"/>
    <w:rsid w:val="002F6EBD"/>
    <w:rsid w:val="003071B3"/>
    <w:rsid w:val="00322AFF"/>
    <w:rsid w:val="00326850"/>
    <w:rsid w:val="00326B98"/>
    <w:rsid w:val="00342023"/>
    <w:rsid w:val="00354F43"/>
    <w:rsid w:val="0036211A"/>
    <w:rsid w:val="0036712B"/>
    <w:rsid w:val="003728AF"/>
    <w:rsid w:val="00375D63"/>
    <w:rsid w:val="00382FF7"/>
    <w:rsid w:val="00385553"/>
    <w:rsid w:val="00395E6B"/>
    <w:rsid w:val="003A2ED1"/>
    <w:rsid w:val="003A61FF"/>
    <w:rsid w:val="003B5B7B"/>
    <w:rsid w:val="003C579D"/>
    <w:rsid w:val="003D54FF"/>
    <w:rsid w:val="00404528"/>
    <w:rsid w:val="0044026B"/>
    <w:rsid w:val="004514BE"/>
    <w:rsid w:val="00454390"/>
    <w:rsid w:val="00455A49"/>
    <w:rsid w:val="00465CCA"/>
    <w:rsid w:val="00466F42"/>
    <w:rsid w:val="00467B31"/>
    <w:rsid w:val="00470A9D"/>
    <w:rsid w:val="00475109"/>
    <w:rsid w:val="004764A2"/>
    <w:rsid w:val="00482E22"/>
    <w:rsid w:val="004912C1"/>
    <w:rsid w:val="00493695"/>
    <w:rsid w:val="004A5BC5"/>
    <w:rsid w:val="004B4EFE"/>
    <w:rsid w:val="004C07EF"/>
    <w:rsid w:val="004C49D1"/>
    <w:rsid w:val="004F12C7"/>
    <w:rsid w:val="004F62D6"/>
    <w:rsid w:val="005024CA"/>
    <w:rsid w:val="00503951"/>
    <w:rsid w:val="00506D58"/>
    <w:rsid w:val="0051644B"/>
    <w:rsid w:val="00534FD8"/>
    <w:rsid w:val="00537957"/>
    <w:rsid w:val="00564EE3"/>
    <w:rsid w:val="00570785"/>
    <w:rsid w:val="005865C7"/>
    <w:rsid w:val="005B3AEE"/>
    <w:rsid w:val="005C4709"/>
    <w:rsid w:val="005D04A0"/>
    <w:rsid w:val="00601136"/>
    <w:rsid w:val="00624025"/>
    <w:rsid w:val="00634885"/>
    <w:rsid w:val="00642C8E"/>
    <w:rsid w:val="0064418D"/>
    <w:rsid w:val="006441EE"/>
    <w:rsid w:val="00650023"/>
    <w:rsid w:val="00651DBA"/>
    <w:rsid w:val="0066325A"/>
    <w:rsid w:val="00670BB3"/>
    <w:rsid w:val="0069003A"/>
    <w:rsid w:val="006B5173"/>
    <w:rsid w:val="006B5370"/>
    <w:rsid w:val="006C29E5"/>
    <w:rsid w:val="006C417A"/>
    <w:rsid w:val="006C421B"/>
    <w:rsid w:val="006D3214"/>
    <w:rsid w:val="006E3165"/>
    <w:rsid w:val="006E6698"/>
    <w:rsid w:val="00726B7E"/>
    <w:rsid w:val="007348F9"/>
    <w:rsid w:val="007762EA"/>
    <w:rsid w:val="007A0424"/>
    <w:rsid w:val="007C5CA4"/>
    <w:rsid w:val="007C6192"/>
    <w:rsid w:val="007E0B7E"/>
    <w:rsid w:val="007F2265"/>
    <w:rsid w:val="007F66F8"/>
    <w:rsid w:val="00800962"/>
    <w:rsid w:val="008136E3"/>
    <w:rsid w:val="00851E81"/>
    <w:rsid w:val="008559A5"/>
    <w:rsid w:val="008724CA"/>
    <w:rsid w:val="0088078B"/>
    <w:rsid w:val="008827AF"/>
    <w:rsid w:val="008A1C82"/>
    <w:rsid w:val="008D0B11"/>
    <w:rsid w:val="008E1902"/>
    <w:rsid w:val="00923A74"/>
    <w:rsid w:val="00931D8B"/>
    <w:rsid w:val="009430B7"/>
    <w:rsid w:val="009624DF"/>
    <w:rsid w:val="009775E2"/>
    <w:rsid w:val="00981DF8"/>
    <w:rsid w:val="009967B4"/>
    <w:rsid w:val="00996ADB"/>
    <w:rsid w:val="009A25B1"/>
    <w:rsid w:val="009B6501"/>
    <w:rsid w:val="009C0785"/>
    <w:rsid w:val="009C2A82"/>
    <w:rsid w:val="009C42A1"/>
    <w:rsid w:val="009C6AD3"/>
    <w:rsid w:val="009D3A20"/>
    <w:rsid w:val="009F16F4"/>
    <w:rsid w:val="009F6241"/>
    <w:rsid w:val="009F6E94"/>
    <w:rsid w:val="00A06C58"/>
    <w:rsid w:val="00A20F90"/>
    <w:rsid w:val="00A47F48"/>
    <w:rsid w:val="00A84EB9"/>
    <w:rsid w:val="00A90E8C"/>
    <w:rsid w:val="00AF35A2"/>
    <w:rsid w:val="00AF3EF4"/>
    <w:rsid w:val="00AF76F3"/>
    <w:rsid w:val="00B0760B"/>
    <w:rsid w:val="00B0782A"/>
    <w:rsid w:val="00B158BD"/>
    <w:rsid w:val="00B259A6"/>
    <w:rsid w:val="00B305C0"/>
    <w:rsid w:val="00B54330"/>
    <w:rsid w:val="00B61451"/>
    <w:rsid w:val="00B8609C"/>
    <w:rsid w:val="00B94F57"/>
    <w:rsid w:val="00B97F26"/>
    <w:rsid w:val="00BA0DA8"/>
    <w:rsid w:val="00BB0376"/>
    <w:rsid w:val="00BC65BF"/>
    <w:rsid w:val="00C34EA3"/>
    <w:rsid w:val="00C453A9"/>
    <w:rsid w:val="00C566F8"/>
    <w:rsid w:val="00C8386D"/>
    <w:rsid w:val="00C84E5A"/>
    <w:rsid w:val="00CA0BD9"/>
    <w:rsid w:val="00CA1EE1"/>
    <w:rsid w:val="00CB11CE"/>
    <w:rsid w:val="00CE632E"/>
    <w:rsid w:val="00D01247"/>
    <w:rsid w:val="00D06476"/>
    <w:rsid w:val="00D13CB1"/>
    <w:rsid w:val="00D22226"/>
    <w:rsid w:val="00D33659"/>
    <w:rsid w:val="00D3799D"/>
    <w:rsid w:val="00D71ABD"/>
    <w:rsid w:val="00D71DB1"/>
    <w:rsid w:val="00D74A6B"/>
    <w:rsid w:val="00D85FB3"/>
    <w:rsid w:val="00D86464"/>
    <w:rsid w:val="00D86E5B"/>
    <w:rsid w:val="00D90CA2"/>
    <w:rsid w:val="00DA759F"/>
    <w:rsid w:val="00DB0731"/>
    <w:rsid w:val="00DB22F8"/>
    <w:rsid w:val="00DB447A"/>
    <w:rsid w:val="00DC0F1B"/>
    <w:rsid w:val="00DC1BDF"/>
    <w:rsid w:val="00DC6021"/>
    <w:rsid w:val="00DD6E86"/>
    <w:rsid w:val="00DD7246"/>
    <w:rsid w:val="00DE62E8"/>
    <w:rsid w:val="00DF7FEA"/>
    <w:rsid w:val="00E01B93"/>
    <w:rsid w:val="00E136B4"/>
    <w:rsid w:val="00E1706A"/>
    <w:rsid w:val="00E2448E"/>
    <w:rsid w:val="00E246C8"/>
    <w:rsid w:val="00E42A93"/>
    <w:rsid w:val="00E70EBD"/>
    <w:rsid w:val="00E73B01"/>
    <w:rsid w:val="00E8032B"/>
    <w:rsid w:val="00E804A0"/>
    <w:rsid w:val="00E905A8"/>
    <w:rsid w:val="00E91084"/>
    <w:rsid w:val="00E91B85"/>
    <w:rsid w:val="00E91BA2"/>
    <w:rsid w:val="00EA583B"/>
    <w:rsid w:val="00EA6158"/>
    <w:rsid w:val="00EC2506"/>
    <w:rsid w:val="00EF10A5"/>
    <w:rsid w:val="00EF3E56"/>
    <w:rsid w:val="00EF6C14"/>
    <w:rsid w:val="00F3330A"/>
    <w:rsid w:val="00F733DF"/>
    <w:rsid w:val="00F76CB6"/>
    <w:rsid w:val="00F93136"/>
    <w:rsid w:val="00F933F7"/>
    <w:rsid w:val="00FD7493"/>
    <w:rsid w:val="00FE6B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C4E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 w:val="22"/>
        <w:szCs w:val="22"/>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locked="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locked="1"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ocked="1"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locked="1"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locked="1"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locked="1"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3"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B22F8"/>
    <w:pPr>
      <w:overflowPunct w:val="0"/>
      <w:autoSpaceDE w:val="0"/>
      <w:autoSpaceDN w:val="0"/>
      <w:adjustRightInd w:val="0"/>
      <w:jc w:val="both"/>
      <w:textAlignment w:val="baseline"/>
    </w:pPr>
  </w:style>
  <w:style w:type="paragraph" w:styleId="berschrift1">
    <w:name w:val="heading 1"/>
    <w:basedOn w:val="Standard"/>
    <w:next w:val="Standard"/>
    <w:qFormat/>
    <w:rsid w:val="00CA0BD9"/>
    <w:pPr>
      <w:keepNext/>
      <w:keepLines/>
      <w:pageBreakBefore/>
      <w:numPr>
        <w:numId w:val="16"/>
      </w:numPr>
      <w:spacing w:before="120" w:after="360"/>
      <w:jc w:val="left"/>
      <w:outlineLvl w:val="0"/>
    </w:pPr>
    <w:rPr>
      <w:rFonts w:cs="Arial"/>
      <w:b/>
      <w:caps/>
      <w:spacing w:val="60"/>
      <w:sz w:val="28"/>
    </w:rPr>
  </w:style>
  <w:style w:type="paragraph" w:styleId="berschrift2">
    <w:name w:val="heading 2"/>
    <w:basedOn w:val="berschrift1"/>
    <w:next w:val="Standard"/>
    <w:uiPriority w:val="1"/>
    <w:qFormat/>
    <w:rsid w:val="00CA0BD9"/>
    <w:pPr>
      <w:pageBreakBefore w:val="0"/>
      <w:numPr>
        <w:ilvl w:val="1"/>
        <w:numId w:val="17"/>
      </w:numPr>
      <w:spacing w:before="360" w:after="240"/>
      <w:outlineLvl w:val="1"/>
    </w:pPr>
    <w:rPr>
      <w:caps w:val="0"/>
      <w:sz w:val="24"/>
    </w:rPr>
  </w:style>
  <w:style w:type="paragraph" w:styleId="berschrift3">
    <w:name w:val="heading 3"/>
    <w:basedOn w:val="berschrift2"/>
    <w:next w:val="Standard"/>
    <w:uiPriority w:val="1"/>
    <w:semiHidden/>
    <w:unhideWhenUsed/>
    <w:qFormat/>
    <w:rsid w:val="00CA0BD9"/>
    <w:pPr>
      <w:numPr>
        <w:ilvl w:val="2"/>
        <w:numId w:val="18"/>
      </w:numPr>
      <w:outlineLvl w:val="2"/>
    </w:pPr>
    <w:rPr>
      <w:sz w:val="22"/>
    </w:rPr>
  </w:style>
  <w:style w:type="paragraph" w:styleId="berschrift4">
    <w:name w:val="heading 4"/>
    <w:basedOn w:val="berschrift3"/>
    <w:next w:val="Standard"/>
    <w:uiPriority w:val="1"/>
    <w:semiHidden/>
    <w:unhideWhenUsed/>
    <w:qFormat/>
    <w:rsid w:val="009F6E94"/>
    <w:pPr>
      <w:numPr>
        <w:ilvl w:val="3"/>
        <w:numId w:val="19"/>
      </w:numPr>
      <w:tabs>
        <w:tab w:val="clear" w:pos="1440"/>
        <w:tab w:val="left" w:pos="1134"/>
      </w:tabs>
      <w:spacing w:before="240"/>
      <w:outlineLvl w:val="3"/>
    </w:pPr>
    <w:rPr>
      <w:spacing w:val="0"/>
    </w:rPr>
  </w:style>
  <w:style w:type="paragraph" w:styleId="berschrift5">
    <w:name w:val="heading 5"/>
    <w:basedOn w:val="berschrift4"/>
    <w:next w:val="Standard"/>
    <w:uiPriority w:val="1"/>
    <w:semiHidden/>
    <w:unhideWhenUsed/>
    <w:qFormat/>
    <w:rsid w:val="009F6E94"/>
    <w:pPr>
      <w:numPr>
        <w:ilvl w:val="4"/>
        <w:numId w:val="20"/>
      </w:numPr>
      <w:tabs>
        <w:tab w:val="clear" w:pos="1008"/>
      </w:tabs>
      <w:outlineLvl w:val="4"/>
    </w:pPr>
    <w:rPr>
      <w:b w:val="0"/>
    </w:rPr>
  </w:style>
  <w:style w:type="paragraph" w:styleId="berschrift6">
    <w:name w:val="heading 6"/>
    <w:basedOn w:val="berschrift5"/>
    <w:next w:val="Standard"/>
    <w:uiPriority w:val="1"/>
    <w:semiHidden/>
    <w:unhideWhenUsed/>
    <w:qFormat/>
    <w:rsid w:val="00CA0BD9"/>
    <w:pPr>
      <w:numPr>
        <w:ilvl w:val="5"/>
        <w:numId w:val="6"/>
      </w:numPr>
      <w:ind w:left="1151" w:hanging="1151"/>
      <w:outlineLvl w:val="5"/>
    </w:pPr>
  </w:style>
  <w:style w:type="paragraph" w:styleId="berschrift7">
    <w:name w:val="heading 7"/>
    <w:basedOn w:val="berschrift6"/>
    <w:next w:val="Standard"/>
    <w:uiPriority w:val="1"/>
    <w:semiHidden/>
    <w:unhideWhenUsed/>
    <w:qFormat/>
    <w:rsid w:val="00CA0BD9"/>
    <w:pPr>
      <w:numPr>
        <w:ilvl w:val="6"/>
      </w:numPr>
      <w:tabs>
        <w:tab w:val="left" w:pos="1701"/>
      </w:tabs>
      <w:ind w:left="1298" w:hanging="1298"/>
      <w:outlineLvl w:val="6"/>
    </w:pPr>
  </w:style>
  <w:style w:type="paragraph" w:styleId="berschrift8">
    <w:name w:val="heading 8"/>
    <w:basedOn w:val="berschrift7"/>
    <w:next w:val="Standard"/>
    <w:uiPriority w:val="1"/>
    <w:semiHidden/>
    <w:unhideWhenUsed/>
    <w:qFormat/>
    <w:rsid w:val="00CA0BD9"/>
    <w:pPr>
      <w:numPr>
        <w:ilvl w:val="7"/>
      </w:numPr>
      <w:tabs>
        <w:tab w:val="clear" w:pos="1440"/>
      </w:tabs>
      <w:spacing w:after="120"/>
      <w:outlineLvl w:val="7"/>
    </w:pPr>
  </w:style>
  <w:style w:type="paragraph" w:styleId="berschrift9">
    <w:name w:val="heading 9"/>
    <w:basedOn w:val="berschrift8"/>
    <w:next w:val="Standard"/>
    <w:uiPriority w:val="1"/>
    <w:semiHidden/>
    <w:unhideWhenUsed/>
    <w:qFormat/>
    <w:rsid w:val="00CA0BD9"/>
    <w:pPr>
      <w:numPr>
        <w:ilvl w:val="8"/>
      </w:numPr>
      <w:tabs>
        <w:tab w:val="clear" w:pos="1584"/>
      </w:tabs>
      <w:ind w:left="1701" w:hanging="1701"/>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4">
    <w:name w:val="toc 4"/>
    <w:basedOn w:val="berschrift4"/>
    <w:next w:val="Standard"/>
    <w:uiPriority w:val="99"/>
    <w:semiHidden/>
    <w:rsid w:val="009F6E94"/>
    <w:pPr>
      <w:numPr>
        <w:ilvl w:val="0"/>
        <w:numId w:val="0"/>
      </w:numPr>
      <w:tabs>
        <w:tab w:val="right" w:pos="7371"/>
      </w:tabs>
      <w:spacing w:before="0" w:after="0"/>
      <w:ind w:left="1134" w:right="567" w:hanging="1134"/>
    </w:pPr>
    <w:rPr>
      <w:b w:val="0"/>
    </w:rPr>
  </w:style>
  <w:style w:type="paragraph" w:styleId="Verzeichnis3">
    <w:name w:val="toc 3"/>
    <w:basedOn w:val="berschrift3"/>
    <w:uiPriority w:val="99"/>
    <w:semiHidden/>
    <w:rsid w:val="009F6E94"/>
    <w:pPr>
      <w:keepNext w:val="0"/>
      <w:keepLines w:val="0"/>
      <w:widowControl w:val="0"/>
      <w:numPr>
        <w:ilvl w:val="0"/>
        <w:numId w:val="0"/>
      </w:numPr>
      <w:tabs>
        <w:tab w:val="right" w:pos="7371"/>
      </w:tabs>
      <w:spacing w:before="0" w:after="0"/>
      <w:ind w:left="1134" w:right="567" w:hanging="1134"/>
      <w:outlineLvl w:val="9"/>
    </w:pPr>
    <w:rPr>
      <w:b w:val="0"/>
      <w:spacing w:val="0"/>
    </w:rPr>
  </w:style>
  <w:style w:type="paragraph" w:styleId="Verzeichnis2">
    <w:name w:val="toc 2"/>
    <w:basedOn w:val="berschrift2"/>
    <w:uiPriority w:val="99"/>
    <w:semiHidden/>
    <w:rsid w:val="009F6E94"/>
    <w:pPr>
      <w:keepNext w:val="0"/>
      <w:keepLines w:val="0"/>
      <w:widowControl w:val="0"/>
      <w:numPr>
        <w:ilvl w:val="0"/>
        <w:numId w:val="0"/>
      </w:numPr>
      <w:tabs>
        <w:tab w:val="left" w:pos="1134"/>
        <w:tab w:val="right" w:pos="7371"/>
      </w:tabs>
      <w:spacing w:before="120" w:after="0"/>
      <w:ind w:left="1134" w:right="567" w:hanging="1134"/>
      <w:outlineLvl w:val="9"/>
    </w:pPr>
    <w:rPr>
      <w:b w:val="0"/>
      <w:spacing w:val="0"/>
      <w:sz w:val="22"/>
    </w:rPr>
  </w:style>
  <w:style w:type="paragraph" w:styleId="Verzeichnis1">
    <w:name w:val="toc 1"/>
    <w:basedOn w:val="berschrift1"/>
    <w:next w:val="Verzeichnis2"/>
    <w:uiPriority w:val="99"/>
    <w:semiHidden/>
    <w:rsid w:val="009F6E94"/>
    <w:pPr>
      <w:pageBreakBefore w:val="0"/>
      <w:numPr>
        <w:numId w:val="0"/>
      </w:numPr>
      <w:tabs>
        <w:tab w:val="left" w:pos="1134"/>
        <w:tab w:val="right" w:pos="7371"/>
      </w:tabs>
      <w:spacing w:after="120"/>
      <w:ind w:left="1134" w:right="567" w:hanging="1134"/>
      <w:outlineLvl w:val="9"/>
    </w:pPr>
    <w:rPr>
      <w:spacing w:val="0"/>
      <w:sz w:val="22"/>
    </w:rPr>
  </w:style>
  <w:style w:type="paragraph" w:styleId="Index3">
    <w:name w:val="index 3"/>
    <w:basedOn w:val="Standard"/>
    <w:next w:val="Standard"/>
    <w:uiPriority w:val="99"/>
    <w:semiHidden/>
    <w:rsid w:val="009F6E94"/>
    <w:pPr>
      <w:ind w:left="567"/>
    </w:pPr>
    <w:rPr>
      <w:sz w:val="20"/>
    </w:rPr>
  </w:style>
  <w:style w:type="paragraph" w:styleId="Index2">
    <w:name w:val="index 2"/>
    <w:basedOn w:val="Standard"/>
    <w:next w:val="Standard"/>
    <w:uiPriority w:val="99"/>
    <w:semiHidden/>
    <w:rsid w:val="009F6E94"/>
    <w:pPr>
      <w:ind w:left="283"/>
    </w:pPr>
  </w:style>
  <w:style w:type="paragraph" w:styleId="Index1">
    <w:name w:val="index 1"/>
    <w:basedOn w:val="Standard"/>
    <w:next w:val="Standard"/>
    <w:uiPriority w:val="99"/>
    <w:semiHidden/>
    <w:rsid w:val="009F6E94"/>
  </w:style>
  <w:style w:type="character" w:styleId="Zeilennummer">
    <w:name w:val="line number"/>
    <w:basedOn w:val="Absatz-Standardschriftart"/>
    <w:uiPriority w:val="99"/>
    <w:semiHidden/>
    <w:rsid w:val="009F6E94"/>
  </w:style>
  <w:style w:type="paragraph" w:styleId="Indexberschrift">
    <w:name w:val="index heading"/>
    <w:basedOn w:val="Standard"/>
    <w:next w:val="Standard"/>
    <w:uiPriority w:val="99"/>
    <w:semiHidden/>
    <w:rsid w:val="009F6E94"/>
  </w:style>
  <w:style w:type="paragraph" w:styleId="Fuzeile">
    <w:name w:val="footer"/>
    <w:basedOn w:val="Standard"/>
    <w:link w:val="FuzeileZchn"/>
    <w:uiPriority w:val="99"/>
    <w:semiHidden/>
    <w:rsid w:val="009F6E94"/>
    <w:pPr>
      <w:tabs>
        <w:tab w:val="right" w:pos="7371"/>
      </w:tabs>
      <w:jc w:val="right"/>
    </w:pPr>
  </w:style>
  <w:style w:type="paragraph" w:styleId="Kopfzeile">
    <w:name w:val="header"/>
    <w:basedOn w:val="Standard"/>
    <w:link w:val="KopfzeileZchn"/>
    <w:uiPriority w:val="99"/>
    <w:rsid w:val="009F6E94"/>
    <w:pPr>
      <w:jc w:val="right"/>
    </w:pPr>
  </w:style>
  <w:style w:type="character" w:styleId="Funotenzeichen">
    <w:name w:val="footnote reference"/>
    <w:basedOn w:val="Absatz-Standardschriftart"/>
    <w:uiPriority w:val="99"/>
    <w:semiHidden/>
    <w:rsid w:val="009F6E94"/>
    <w:rPr>
      <w:rFonts w:ascii="Arial" w:hAnsi="Arial"/>
      <w:position w:val="6"/>
      <w:sz w:val="16"/>
    </w:rPr>
  </w:style>
  <w:style w:type="paragraph" w:styleId="Funotentext">
    <w:name w:val="footnote text"/>
    <w:basedOn w:val="Standard"/>
    <w:uiPriority w:val="99"/>
    <w:semiHidden/>
    <w:rsid w:val="009F6E94"/>
    <w:pPr>
      <w:tabs>
        <w:tab w:val="left" w:pos="284"/>
      </w:tabs>
      <w:ind w:left="284" w:hanging="284"/>
      <w:jc w:val="left"/>
    </w:pPr>
    <w:rPr>
      <w:sz w:val="18"/>
    </w:rPr>
  </w:style>
  <w:style w:type="paragraph" w:styleId="Sprechblasentext">
    <w:name w:val="Balloon Text"/>
    <w:basedOn w:val="Standard"/>
    <w:link w:val="SprechblasentextZchn"/>
    <w:uiPriority w:val="99"/>
    <w:semiHidden/>
    <w:rsid w:val="00D06476"/>
    <w:rPr>
      <w:rFonts w:ascii="Tahoma" w:hAnsi="Tahoma" w:cs="Tahoma"/>
      <w:sz w:val="16"/>
      <w:szCs w:val="16"/>
    </w:rPr>
  </w:style>
  <w:style w:type="paragraph" w:styleId="Beschriftung">
    <w:name w:val="caption"/>
    <w:basedOn w:val="Standard"/>
    <w:next w:val="Standard"/>
    <w:uiPriority w:val="99"/>
    <w:semiHidden/>
    <w:qFormat/>
    <w:rsid w:val="009F6E94"/>
    <w:pPr>
      <w:tabs>
        <w:tab w:val="left" w:pos="1701"/>
      </w:tabs>
      <w:spacing w:after="220"/>
      <w:ind w:left="1701" w:hanging="1701"/>
      <w:jc w:val="left"/>
    </w:pPr>
    <w:rPr>
      <w:b/>
      <w:bCs/>
    </w:rPr>
  </w:style>
  <w:style w:type="paragraph" w:styleId="Abbildungsverzeichnis">
    <w:name w:val="table of figures"/>
    <w:basedOn w:val="Standard"/>
    <w:next w:val="Standard"/>
    <w:uiPriority w:val="99"/>
    <w:semiHidden/>
    <w:rsid w:val="009F6E94"/>
    <w:pPr>
      <w:tabs>
        <w:tab w:val="left" w:pos="1134"/>
        <w:tab w:val="right" w:pos="7371"/>
      </w:tabs>
      <w:ind w:left="1134" w:right="567" w:hanging="1134"/>
      <w:jc w:val="left"/>
    </w:pPr>
  </w:style>
  <w:style w:type="character" w:styleId="Hyperlink">
    <w:name w:val="Hyperlink"/>
    <w:basedOn w:val="Absatz-Standardschriftart"/>
    <w:uiPriority w:val="99"/>
    <w:semiHidden/>
    <w:rsid w:val="009F6E94"/>
    <w:rPr>
      <w:color w:val="0000FF"/>
      <w:u w:val="single"/>
    </w:rPr>
  </w:style>
  <w:style w:type="paragraph" w:customStyle="1" w:styleId="Quellenangabe">
    <w:name w:val="Quellenangabe"/>
    <w:basedOn w:val="Standard"/>
    <w:next w:val="Standard"/>
    <w:uiPriority w:val="99"/>
    <w:semiHidden/>
    <w:rsid w:val="009F6E94"/>
    <w:pPr>
      <w:tabs>
        <w:tab w:val="left" w:pos="851"/>
      </w:tabs>
      <w:spacing w:before="60" w:after="220"/>
      <w:ind w:left="851" w:hanging="851"/>
      <w:jc w:val="left"/>
    </w:pPr>
    <w:rPr>
      <w:sz w:val="18"/>
    </w:rPr>
  </w:style>
  <w:style w:type="paragraph" w:styleId="Verzeichnis5">
    <w:name w:val="toc 5"/>
    <w:basedOn w:val="berschrift5"/>
    <w:next w:val="Standard"/>
    <w:uiPriority w:val="99"/>
    <w:semiHidden/>
    <w:rsid w:val="009F6E94"/>
    <w:pPr>
      <w:numPr>
        <w:ilvl w:val="0"/>
        <w:numId w:val="0"/>
      </w:numPr>
      <w:ind w:right="567"/>
    </w:pPr>
  </w:style>
  <w:style w:type="paragraph" w:customStyle="1" w:styleId="Tabellenstandard">
    <w:name w:val="Tabellenstandard"/>
    <w:basedOn w:val="Standard"/>
    <w:uiPriority w:val="99"/>
    <w:semiHidden/>
    <w:rsid w:val="00265FD1"/>
    <w:pPr>
      <w:spacing w:before="48" w:after="48"/>
      <w:contextualSpacing/>
      <w:jc w:val="left"/>
    </w:pPr>
    <w:rPr>
      <w:sz w:val="18"/>
    </w:rPr>
  </w:style>
  <w:style w:type="paragraph" w:styleId="Aufzhlungszeichen">
    <w:name w:val="List Bullet"/>
    <w:basedOn w:val="Standard"/>
    <w:uiPriority w:val="99"/>
    <w:semiHidden/>
    <w:rsid w:val="009F6E94"/>
    <w:pPr>
      <w:tabs>
        <w:tab w:val="num" w:pos="360"/>
      </w:tabs>
      <w:ind w:left="360" w:hanging="360"/>
      <w:jc w:val="left"/>
    </w:pPr>
  </w:style>
  <w:style w:type="paragraph" w:styleId="Aufzhlungszeichen2">
    <w:name w:val="List Bullet 2"/>
    <w:basedOn w:val="Aufzhlungszeichen"/>
    <w:uiPriority w:val="99"/>
    <w:semiHidden/>
    <w:rsid w:val="009F6E94"/>
    <w:pPr>
      <w:tabs>
        <w:tab w:val="clear" w:pos="360"/>
        <w:tab w:val="num" w:pos="643"/>
      </w:tabs>
      <w:ind w:left="643"/>
    </w:pPr>
  </w:style>
  <w:style w:type="paragraph" w:styleId="Aufzhlungszeichen3">
    <w:name w:val="List Bullet 3"/>
    <w:basedOn w:val="Aufzhlungszeichen2"/>
    <w:uiPriority w:val="99"/>
    <w:semiHidden/>
    <w:rsid w:val="009F6E94"/>
    <w:pPr>
      <w:tabs>
        <w:tab w:val="clear" w:pos="643"/>
        <w:tab w:val="num" w:pos="926"/>
      </w:tabs>
      <w:ind w:left="926"/>
    </w:pPr>
  </w:style>
  <w:style w:type="character" w:customStyle="1" w:styleId="SprechblasentextZchn">
    <w:name w:val="Sprechblasentext Zchn"/>
    <w:basedOn w:val="Absatz-Standardschriftart"/>
    <w:link w:val="Sprechblasentext"/>
    <w:uiPriority w:val="99"/>
    <w:semiHidden/>
    <w:rsid w:val="000C2870"/>
    <w:rPr>
      <w:rFonts w:ascii="Tahoma" w:hAnsi="Tahoma" w:cs="Tahoma"/>
      <w:sz w:val="16"/>
      <w:szCs w:val="16"/>
    </w:rPr>
  </w:style>
  <w:style w:type="character" w:styleId="Seitenzahl">
    <w:name w:val="page number"/>
    <w:basedOn w:val="Absatz-Standardschriftart"/>
    <w:uiPriority w:val="99"/>
    <w:semiHidden/>
    <w:rsid w:val="009F6E94"/>
  </w:style>
  <w:style w:type="paragraph" w:customStyle="1" w:styleId="Kolumne">
    <w:name w:val="Kolumne"/>
    <w:basedOn w:val="Standard"/>
    <w:uiPriority w:val="2"/>
    <w:rsid w:val="009F6E94"/>
    <w:pPr>
      <w:framePr w:w="1985" w:vSpace="142" w:wrap="around" w:vAnchor="text" w:hAnchor="page" w:x="1135" w:y="1"/>
      <w:jc w:val="left"/>
    </w:pPr>
    <w:rPr>
      <w:b/>
    </w:rPr>
  </w:style>
  <w:style w:type="numbering" w:customStyle="1" w:styleId="GFABullit1">
    <w:name w:val="GFA Bullit1"/>
    <w:uiPriority w:val="99"/>
    <w:rsid w:val="00D71ABD"/>
    <w:pPr>
      <w:numPr>
        <w:numId w:val="21"/>
      </w:numPr>
    </w:pPr>
  </w:style>
  <w:style w:type="character" w:customStyle="1" w:styleId="GFAleichteHervorhebung">
    <w:name w:val="GFA leichte Hervorhebung"/>
    <w:basedOn w:val="Absatz-Standardschriftart"/>
    <w:uiPriority w:val="3"/>
    <w:qFormat/>
    <w:rsid w:val="00981DF8"/>
    <w:rPr>
      <w:i/>
      <w:color w:val="148DCD" w:themeColor="accent1"/>
    </w:rPr>
  </w:style>
  <w:style w:type="table" w:customStyle="1" w:styleId="GFAMittelblau">
    <w:name w:val="GFA Mittelblau"/>
    <w:basedOn w:val="MittleresRaster3-Akzent2"/>
    <w:uiPriority w:val="99"/>
    <w:qFormat/>
    <w:rsid w:val="0020470B"/>
    <w:pPr>
      <w:jc w:val="center"/>
    </w:pPr>
    <w:rPr>
      <w:rFonts w:ascii="Arial Narrow" w:hAnsi="Arial Narrow"/>
      <w:b/>
      <w:color w:val="1F497D" w:themeColor="text2"/>
      <w:sz w:val="18"/>
      <w:szCs w:val="19"/>
      <w:lang w:val="en-US" w:eastAsia="en-US"/>
    </w:rPr>
    <w:tblPr>
      <w:tblCellMar>
        <w:top w:w="28" w:type="dxa"/>
        <w:bottom w:w="28" w:type="dxa"/>
      </w:tblCellMar>
    </w:tblPr>
    <w:tcPr>
      <w:shd w:val="clear" w:color="auto" w:fill="E4EDF8" w:themeFill="accent2" w:themeFillTint="3F"/>
      <w:vAlign w:val="center"/>
    </w:tcPr>
    <w:tblStylePr w:type="firstRow">
      <w:pPr>
        <w:wordWrap/>
        <w:jc w:val="left"/>
        <w:outlineLvl w:val="9"/>
      </w:pPr>
      <w:rPr>
        <w:rFonts w:ascii="Arial Narrow" w:hAnsi="Arial Narrow"/>
        <w:b/>
        <w:bCs/>
        <w:i w:val="0"/>
        <w:iCs w:val="0"/>
        <w:color w:val="FFFFFF" w:themeColor="background1"/>
        <w:sz w:val="18"/>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8D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firstCol">
      <w:rPr>
        <w:rFonts w:ascii="Arial Narrow" w:hAnsi="Arial Narrow"/>
        <w:b/>
        <w:bCs/>
        <w:i w:val="0"/>
        <w:iCs w:val="0"/>
        <w:caps/>
        <w:smallCaps w:val="0"/>
        <w:color w:val="1F497D" w:themeColor="text2"/>
        <w:sz w:val="18"/>
      </w:rPr>
      <w:tblPr/>
      <w:tcPr>
        <w:tcBorders>
          <w:left w:val="single" w:sz="8" w:space="0" w:color="FFFFFF" w:themeColor="background1"/>
          <w:right w:val="single" w:sz="24" w:space="0" w:color="FFFFFF" w:themeColor="background1"/>
          <w:insideH w:val="nil"/>
          <w:insideV w:val="nil"/>
        </w:tcBorders>
        <w:shd w:val="clear" w:color="auto" w:fill="D4E3F3" w:themeFill="accent2" w:themeFillTint="6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BAE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9F1F9" w:themeFill="accent2" w:themeFillTint="33"/>
      </w:tcPr>
    </w:tblStylePr>
    <w:tblStylePr w:type="band2Vert">
      <w:tblPr/>
      <w:tcPr>
        <w:shd w:val="clear" w:color="auto" w:fill="D4E3F3" w:themeFill="accent2" w:themeFillTint="66"/>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4E3F3" w:themeFill="accent2" w:themeFillTint="66"/>
      </w:tcPr>
    </w:tblStylePr>
    <w:tblStylePr w:type="band2Horz">
      <w:tblPr/>
      <w:tcPr>
        <w:shd w:val="clear" w:color="auto" w:fill="E9F1F9" w:themeFill="accent2" w:themeFillTint="33"/>
      </w:tcPr>
    </w:tblStylePr>
  </w:style>
  <w:style w:type="table" w:styleId="MittleresRaster3-Akzent2">
    <w:name w:val="Medium Grid 3 Accent 2"/>
    <w:basedOn w:val="NormaleTabelle"/>
    <w:uiPriority w:val="69"/>
    <w:rsid w:val="00D71AB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EDF8"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BAE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BAE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9DCF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9DCF1" w:themeFill="accent2" w:themeFillTint="7F"/>
      </w:tcPr>
    </w:tblStylePr>
  </w:style>
  <w:style w:type="table" w:customStyle="1" w:styleId="GFAhell">
    <w:name w:val="GFA hell"/>
    <w:basedOn w:val="HelleListe-Akzent2"/>
    <w:uiPriority w:val="99"/>
    <w:qFormat/>
    <w:rsid w:val="00D71ABD"/>
    <w:rPr>
      <w:rFonts w:ascii="Arial Narrow" w:eastAsiaTheme="minorHAnsi" w:hAnsi="Arial Narrow" w:cstheme="minorBidi"/>
      <w:sz w:val="18"/>
      <w:szCs w:val="20"/>
      <w:lang w:val="en-US" w:eastAsia="en-US"/>
    </w:rPr>
    <w:tblPr>
      <w:tblBorders>
        <w:top w:val="none" w:sz="0" w:space="0" w:color="auto"/>
        <w:left w:val="none" w:sz="0" w:space="0" w:color="auto"/>
        <w:bottom w:val="single" w:sz="6" w:space="0" w:color="E9F1F9" w:themeColor="accent2" w:themeTint="33"/>
        <w:right w:val="none" w:sz="0" w:space="0" w:color="auto"/>
        <w:insideH w:val="single" w:sz="6" w:space="0" w:color="E9F1F9" w:themeColor="accent2" w:themeTint="33"/>
        <w:insideV w:val="single" w:sz="6" w:space="0" w:color="E9F1F9" w:themeColor="accent2" w:themeTint="33"/>
      </w:tblBorders>
      <w:tblCellMar>
        <w:top w:w="17" w:type="dxa"/>
        <w:bottom w:w="17" w:type="dxa"/>
      </w:tblCellMar>
    </w:tblPr>
    <w:tcPr>
      <w:vAlign w:val="center"/>
    </w:tcPr>
    <w:tblStylePr w:type="firstRow">
      <w:pPr>
        <w:spacing w:before="0" w:after="0" w:line="240" w:lineRule="auto"/>
      </w:pPr>
      <w:rPr>
        <w:rFonts w:ascii="Arial Narrow" w:hAnsi="Arial Narrow"/>
        <w:b/>
        <w:bCs/>
        <w:i w:val="0"/>
        <w:caps/>
        <w:smallCaps w:val="0"/>
        <w:color w:val="1F497D" w:themeColor="text2"/>
        <w:spacing w:val="10"/>
        <w:sz w:val="18"/>
      </w:rPr>
      <w:tblPr/>
      <w:tcPr>
        <w:tcBorders>
          <w:top w:val="nil"/>
          <w:left w:val="nil"/>
          <w:bottom w:val="nil"/>
          <w:right w:val="nil"/>
          <w:insideH w:val="nil"/>
          <w:insideV w:val="nil"/>
        </w:tcBorders>
        <w:shd w:val="clear" w:color="auto" w:fill="D4E3F3" w:themeFill="accent2" w:themeFillTint="66"/>
      </w:tcPr>
    </w:tblStylePr>
    <w:tblStylePr w:type="lastRow">
      <w:pPr>
        <w:spacing w:before="0" w:after="0" w:line="240" w:lineRule="auto"/>
      </w:pPr>
      <w:rPr>
        <w:b/>
        <w:bCs/>
      </w:rPr>
      <w:tblPr/>
      <w:tcPr>
        <w:tcBorders>
          <w:top w:val="double" w:sz="6" w:space="0" w:color="94BAE3" w:themeColor="accent2"/>
          <w:left w:val="single" w:sz="8" w:space="0" w:color="94BAE3" w:themeColor="accent2"/>
          <w:bottom w:val="single" w:sz="8" w:space="0" w:color="94BAE3" w:themeColor="accent2"/>
          <w:right w:val="single" w:sz="8" w:space="0" w:color="94BAE3" w:themeColor="accent2"/>
        </w:tcBorders>
      </w:tcPr>
    </w:tblStylePr>
    <w:tblStylePr w:type="firstCol">
      <w:rPr>
        <w:b/>
        <w:bCs/>
      </w:rPr>
      <w:tblPr/>
      <w:tcPr>
        <w:tcBorders>
          <w:top w:val="single" w:sz="4" w:space="0" w:color="E9F1F9" w:themeColor="accent2" w:themeTint="33"/>
          <w:left w:val="nil"/>
          <w:bottom w:val="single" w:sz="4" w:space="0" w:color="E9F1F9" w:themeColor="accent2" w:themeTint="33"/>
          <w:right w:val="single" w:sz="4" w:space="0" w:color="E9F1F9" w:themeColor="accent2" w:themeTint="33"/>
          <w:insideH w:val="nil"/>
          <w:insideV w:val="nil"/>
          <w:tl2br w:val="nil"/>
          <w:tr2bl w:val="nil"/>
        </w:tcBorders>
      </w:tcPr>
    </w:tblStylePr>
    <w:tblStylePr w:type="lastCol">
      <w:rPr>
        <w:b/>
        <w:bCs/>
      </w:rPr>
      <w:tblPr/>
      <w:tcPr>
        <w:tcBorders>
          <w:top w:val="single" w:sz="4" w:space="0" w:color="E9F1F9" w:themeColor="accent2" w:themeTint="33"/>
          <w:left w:val="single" w:sz="4" w:space="0" w:color="E9F1F9" w:themeColor="accent2" w:themeTint="33"/>
          <w:bottom w:val="single" w:sz="4" w:space="0" w:color="E9F1F9" w:themeColor="accent2" w:themeTint="33"/>
          <w:right w:val="nil"/>
          <w:insideH w:val="nil"/>
          <w:insideV w:val="nil"/>
          <w:tl2br w:val="nil"/>
          <w:tr2bl w:val="nil"/>
        </w:tcBorders>
      </w:tcPr>
    </w:tblStylePr>
    <w:tblStylePr w:type="band1Vert">
      <w:rPr>
        <w:b w:val="0"/>
      </w:rPr>
      <w:tblPr/>
      <w:tcPr>
        <w:tcBorders>
          <w:top w:val="single" w:sz="4" w:space="0" w:color="E9F1F9" w:themeColor="accent2" w:themeTint="33"/>
          <w:left w:val="single" w:sz="4" w:space="0" w:color="E9F1F9" w:themeColor="accent2" w:themeTint="33"/>
          <w:bottom w:val="single" w:sz="4" w:space="0" w:color="E9F1F9" w:themeColor="accent2" w:themeTint="33"/>
          <w:right w:val="single" w:sz="4" w:space="0" w:color="E9F1F9" w:themeColor="accent2" w:themeTint="33"/>
          <w:insideH w:val="nil"/>
          <w:insideV w:val="nil"/>
          <w:tl2br w:val="nil"/>
          <w:tr2bl w:val="nil"/>
        </w:tcBorders>
      </w:tcPr>
    </w:tblStylePr>
    <w:tblStylePr w:type="band2Vert">
      <w:rPr>
        <w:b/>
      </w:rPr>
    </w:tblStylePr>
    <w:tblStylePr w:type="band1Horz">
      <w:rPr>
        <w:rFonts w:ascii="Arial Narrow" w:hAnsi="Arial Narrow"/>
        <w:b w:val="0"/>
        <w:i w:val="0"/>
        <w:sz w:val="18"/>
      </w:rPr>
      <w:tblPr/>
      <w:tcPr>
        <w:tcBorders>
          <w:top w:val="single" w:sz="4" w:space="0" w:color="E9F1F9" w:themeColor="accent2" w:themeTint="33"/>
          <w:left w:val="nil"/>
          <w:bottom w:val="single" w:sz="4" w:space="0" w:color="E9F1F9" w:themeColor="accent2" w:themeTint="33"/>
          <w:right w:val="nil"/>
          <w:insideV w:val="single" w:sz="4" w:space="0" w:color="E9F1F9" w:themeColor="accent2" w:themeTint="33"/>
        </w:tcBorders>
      </w:tcPr>
    </w:tblStylePr>
    <w:tblStylePr w:type="band2Horz">
      <w:rPr>
        <w:b/>
      </w:rPr>
      <w:tblPr/>
      <w:tcPr>
        <w:tcBorders>
          <w:top w:val="single" w:sz="4" w:space="0" w:color="E9F1F9" w:themeColor="accent2" w:themeTint="33"/>
          <w:left w:val="nil"/>
          <w:bottom w:val="single" w:sz="4" w:space="0" w:color="E9F1F9" w:themeColor="accent2" w:themeTint="33"/>
          <w:right w:val="nil"/>
          <w:insideH w:val="nil"/>
          <w:insideV w:val="single" w:sz="4" w:space="0" w:color="E9F1F9" w:themeColor="accent2" w:themeTint="33"/>
          <w:tl2br w:val="nil"/>
          <w:tr2bl w:val="nil"/>
        </w:tcBorders>
      </w:tcPr>
    </w:tblStylePr>
  </w:style>
  <w:style w:type="table" w:styleId="HelleListe-Akzent2">
    <w:name w:val="Light List Accent 2"/>
    <w:basedOn w:val="NormaleTabelle"/>
    <w:uiPriority w:val="61"/>
    <w:locked/>
    <w:rsid w:val="00D71ABD"/>
    <w:tblPr>
      <w:tblStyleRowBandSize w:val="1"/>
      <w:tblStyleColBandSize w:val="1"/>
      <w:tblBorders>
        <w:top w:val="single" w:sz="8" w:space="0" w:color="94BAE3" w:themeColor="accent2"/>
        <w:left w:val="single" w:sz="8" w:space="0" w:color="94BAE3" w:themeColor="accent2"/>
        <w:bottom w:val="single" w:sz="8" w:space="0" w:color="94BAE3" w:themeColor="accent2"/>
        <w:right w:val="single" w:sz="8" w:space="0" w:color="94BAE3" w:themeColor="accent2"/>
      </w:tblBorders>
    </w:tblPr>
    <w:tblStylePr w:type="firstRow">
      <w:pPr>
        <w:spacing w:before="0" w:after="0" w:line="240" w:lineRule="auto"/>
      </w:pPr>
      <w:rPr>
        <w:b/>
        <w:bCs/>
        <w:color w:val="FFFFFF" w:themeColor="background1"/>
      </w:rPr>
      <w:tblPr/>
      <w:tcPr>
        <w:shd w:val="clear" w:color="auto" w:fill="94BAE3" w:themeFill="accent2"/>
      </w:tcPr>
    </w:tblStylePr>
    <w:tblStylePr w:type="lastRow">
      <w:pPr>
        <w:spacing w:before="0" w:after="0" w:line="240" w:lineRule="auto"/>
      </w:pPr>
      <w:rPr>
        <w:b/>
        <w:bCs/>
      </w:rPr>
      <w:tblPr/>
      <w:tcPr>
        <w:tcBorders>
          <w:top w:val="double" w:sz="6" w:space="0" w:color="94BAE3" w:themeColor="accent2"/>
          <w:left w:val="single" w:sz="8" w:space="0" w:color="94BAE3" w:themeColor="accent2"/>
          <w:bottom w:val="single" w:sz="8" w:space="0" w:color="94BAE3" w:themeColor="accent2"/>
          <w:right w:val="single" w:sz="8" w:space="0" w:color="94BAE3" w:themeColor="accent2"/>
        </w:tcBorders>
      </w:tcPr>
    </w:tblStylePr>
    <w:tblStylePr w:type="firstCol">
      <w:rPr>
        <w:b/>
        <w:bCs/>
      </w:rPr>
    </w:tblStylePr>
    <w:tblStylePr w:type="lastCol">
      <w:rPr>
        <w:b/>
        <w:bCs/>
      </w:rPr>
    </w:tblStylePr>
    <w:tblStylePr w:type="band1Vert">
      <w:tblPr/>
      <w:tcPr>
        <w:tcBorders>
          <w:top w:val="single" w:sz="8" w:space="0" w:color="94BAE3" w:themeColor="accent2"/>
          <w:left w:val="single" w:sz="8" w:space="0" w:color="94BAE3" w:themeColor="accent2"/>
          <w:bottom w:val="single" w:sz="8" w:space="0" w:color="94BAE3" w:themeColor="accent2"/>
          <w:right w:val="single" w:sz="8" w:space="0" w:color="94BAE3" w:themeColor="accent2"/>
        </w:tcBorders>
      </w:tcPr>
    </w:tblStylePr>
    <w:tblStylePr w:type="band1Horz">
      <w:tblPr/>
      <w:tcPr>
        <w:tcBorders>
          <w:top w:val="single" w:sz="8" w:space="0" w:color="94BAE3" w:themeColor="accent2"/>
          <w:left w:val="single" w:sz="8" w:space="0" w:color="94BAE3" w:themeColor="accent2"/>
          <w:bottom w:val="single" w:sz="8" w:space="0" w:color="94BAE3" w:themeColor="accent2"/>
          <w:right w:val="single" w:sz="8" w:space="0" w:color="94BAE3" w:themeColor="accent2"/>
        </w:tcBorders>
      </w:tcPr>
    </w:tblStylePr>
  </w:style>
  <w:style w:type="table" w:styleId="Tabellenraster">
    <w:name w:val="Table Grid"/>
    <w:basedOn w:val="NormaleTabelle"/>
    <w:uiPriority w:val="59"/>
    <w:rsid w:val="00D71AB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nabsatz">
    <w:name w:val="List Paragraph"/>
    <w:basedOn w:val="Standard"/>
    <w:link w:val="ListenabsatzZchn"/>
    <w:uiPriority w:val="34"/>
    <w:unhideWhenUsed/>
    <w:qFormat/>
    <w:rsid w:val="00981DF8"/>
    <w:pPr>
      <w:ind w:left="284" w:hanging="284"/>
      <w:contextualSpacing/>
    </w:pPr>
  </w:style>
  <w:style w:type="paragraph" w:customStyle="1" w:styleId="Pa6">
    <w:name w:val="Pa6"/>
    <w:basedOn w:val="Standard"/>
    <w:next w:val="Standard"/>
    <w:uiPriority w:val="99"/>
    <w:rsid w:val="009C2A82"/>
    <w:pPr>
      <w:overflowPunct/>
      <w:spacing w:line="221" w:lineRule="atLeast"/>
      <w:jc w:val="left"/>
      <w:textAlignment w:val="auto"/>
    </w:pPr>
    <w:rPr>
      <w:rFonts w:ascii="Minion Pro" w:hAnsi="Minion Pro"/>
      <w:sz w:val="24"/>
      <w:szCs w:val="24"/>
      <w:lang w:val="en-US"/>
    </w:rPr>
  </w:style>
  <w:style w:type="paragraph" w:customStyle="1" w:styleId="Default">
    <w:name w:val="Default"/>
    <w:rsid w:val="009C2A82"/>
    <w:pPr>
      <w:autoSpaceDE w:val="0"/>
      <w:autoSpaceDN w:val="0"/>
      <w:adjustRightInd w:val="0"/>
    </w:pPr>
    <w:rPr>
      <w:rFonts w:ascii="Minion Pro" w:hAnsi="Minion Pro" w:cs="Minion Pro"/>
      <w:color w:val="000000"/>
      <w:sz w:val="24"/>
      <w:szCs w:val="24"/>
      <w:lang w:val="en-US"/>
    </w:rPr>
  </w:style>
  <w:style w:type="character" w:styleId="Platzhaltertext">
    <w:name w:val="Placeholder Text"/>
    <w:basedOn w:val="Absatz-Standardschriftart"/>
    <w:uiPriority w:val="99"/>
    <w:semiHidden/>
    <w:rsid w:val="001067D0"/>
    <w:rPr>
      <w:color w:val="808080"/>
    </w:rPr>
  </w:style>
  <w:style w:type="character" w:customStyle="1" w:styleId="ListenabsatzZchn">
    <w:name w:val="Listenabsatz Zchn"/>
    <w:basedOn w:val="Absatz-Standardschriftart"/>
    <w:link w:val="Listenabsatz"/>
    <w:uiPriority w:val="34"/>
    <w:rsid w:val="003071B3"/>
  </w:style>
  <w:style w:type="character" w:customStyle="1" w:styleId="FuzeileZchn">
    <w:name w:val="Fußzeile Zchn"/>
    <w:basedOn w:val="Absatz-Standardschriftart"/>
    <w:link w:val="Fuzeile"/>
    <w:uiPriority w:val="99"/>
    <w:semiHidden/>
    <w:rsid w:val="00131194"/>
  </w:style>
  <w:style w:type="character" w:customStyle="1" w:styleId="KopfzeileZchn">
    <w:name w:val="Kopfzeile Zchn"/>
    <w:basedOn w:val="Absatz-Standardschriftart"/>
    <w:link w:val="Kopfzeile"/>
    <w:uiPriority w:val="99"/>
    <w:rsid w:val="00131194"/>
  </w:style>
  <w:style w:type="paragraph" w:styleId="StandardWeb">
    <w:name w:val="Normal (Web)"/>
    <w:basedOn w:val="Standard"/>
    <w:uiPriority w:val="99"/>
    <w:unhideWhenUsed/>
    <w:rsid w:val="00131194"/>
    <w:pPr>
      <w:overflowPunct/>
      <w:autoSpaceDE/>
      <w:autoSpaceDN/>
      <w:adjustRightInd/>
      <w:spacing w:before="100" w:beforeAutospacing="1" w:after="100" w:afterAutospacing="1" w:line="276" w:lineRule="auto"/>
      <w:jc w:val="left"/>
      <w:textAlignment w:val="auto"/>
    </w:pPr>
    <w:rPr>
      <w:rFonts w:ascii="Times New Roman" w:eastAsiaTheme="minorEastAsia" w:hAnsi="Times New Roman"/>
      <w:sz w:val="24"/>
      <w:szCs w:val="24"/>
    </w:rPr>
  </w:style>
  <w:style w:type="character" w:customStyle="1" w:styleId="tw4winMark">
    <w:name w:val="tw4winMark"/>
    <w:uiPriority w:val="99"/>
    <w:rsid w:val="002E3632"/>
    <w:rPr>
      <w:rFonts w:ascii="Courier New" w:hAnsi="Courier New"/>
      <w:vanish/>
      <w:color w:val="800080"/>
      <w:vertAlign w:val="subscript"/>
    </w:rPr>
  </w:style>
  <w:style w:type="character" w:styleId="Kommentarzeichen">
    <w:name w:val="annotation reference"/>
    <w:basedOn w:val="Absatz-Standardschriftart"/>
    <w:uiPriority w:val="99"/>
    <w:semiHidden/>
    <w:unhideWhenUsed/>
    <w:rsid w:val="006B5370"/>
    <w:rPr>
      <w:sz w:val="16"/>
      <w:szCs w:val="16"/>
    </w:rPr>
  </w:style>
  <w:style w:type="paragraph" w:styleId="Kommentartext">
    <w:name w:val="annotation text"/>
    <w:basedOn w:val="Standard"/>
    <w:link w:val="KommentartextZchn"/>
    <w:uiPriority w:val="99"/>
    <w:semiHidden/>
    <w:unhideWhenUsed/>
    <w:rsid w:val="006B5370"/>
    <w:rPr>
      <w:sz w:val="20"/>
      <w:szCs w:val="20"/>
    </w:rPr>
  </w:style>
  <w:style w:type="character" w:customStyle="1" w:styleId="KommentartextZchn">
    <w:name w:val="Kommentartext Zchn"/>
    <w:basedOn w:val="Absatz-Standardschriftart"/>
    <w:link w:val="Kommentartext"/>
    <w:uiPriority w:val="99"/>
    <w:semiHidden/>
    <w:rsid w:val="006B5370"/>
    <w:rPr>
      <w:sz w:val="20"/>
      <w:szCs w:val="20"/>
    </w:rPr>
  </w:style>
  <w:style w:type="paragraph" w:styleId="Kommentarthema">
    <w:name w:val="annotation subject"/>
    <w:basedOn w:val="Kommentartext"/>
    <w:next w:val="Kommentartext"/>
    <w:link w:val="KommentarthemaZchn"/>
    <w:uiPriority w:val="99"/>
    <w:semiHidden/>
    <w:unhideWhenUsed/>
    <w:rsid w:val="006B5370"/>
    <w:rPr>
      <w:b/>
      <w:bCs/>
    </w:rPr>
  </w:style>
  <w:style w:type="character" w:customStyle="1" w:styleId="KommentarthemaZchn">
    <w:name w:val="Kommentarthema Zchn"/>
    <w:basedOn w:val="KommentartextZchn"/>
    <w:link w:val="Kommentarthema"/>
    <w:uiPriority w:val="99"/>
    <w:semiHidden/>
    <w:rsid w:val="006B53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17023">
      <w:bodyDiv w:val="1"/>
      <w:marLeft w:val="0"/>
      <w:marRight w:val="0"/>
      <w:marTop w:val="0"/>
      <w:marBottom w:val="0"/>
      <w:divBdr>
        <w:top w:val="none" w:sz="0" w:space="0" w:color="auto"/>
        <w:left w:val="none" w:sz="0" w:space="0" w:color="auto"/>
        <w:bottom w:val="none" w:sz="0" w:space="0" w:color="auto"/>
        <w:right w:val="none" w:sz="0" w:space="0" w:color="auto"/>
      </w:divBdr>
      <w:divsChild>
        <w:div w:id="1631667315">
          <w:marLeft w:val="547"/>
          <w:marRight w:val="0"/>
          <w:marTop w:val="154"/>
          <w:marBottom w:val="0"/>
          <w:divBdr>
            <w:top w:val="none" w:sz="0" w:space="0" w:color="auto"/>
            <w:left w:val="none" w:sz="0" w:space="0" w:color="auto"/>
            <w:bottom w:val="none" w:sz="0" w:space="0" w:color="auto"/>
            <w:right w:val="none" w:sz="0" w:space="0" w:color="auto"/>
          </w:divBdr>
        </w:div>
        <w:div w:id="182091743">
          <w:marLeft w:val="547"/>
          <w:marRight w:val="0"/>
          <w:marTop w:val="154"/>
          <w:marBottom w:val="0"/>
          <w:divBdr>
            <w:top w:val="none" w:sz="0" w:space="0" w:color="auto"/>
            <w:left w:val="none" w:sz="0" w:space="0" w:color="auto"/>
            <w:bottom w:val="none" w:sz="0" w:space="0" w:color="auto"/>
            <w:right w:val="none" w:sz="0" w:space="0" w:color="auto"/>
          </w:divBdr>
        </w:div>
        <w:div w:id="733311914">
          <w:marLeft w:val="547"/>
          <w:marRight w:val="0"/>
          <w:marTop w:val="154"/>
          <w:marBottom w:val="0"/>
          <w:divBdr>
            <w:top w:val="none" w:sz="0" w:space="0" w:color="auto"/>
            <w:left w:val="none" w:sz="0" w:space="0" w:color="auto"/>
            <w:bottom w:val="none" w:sz="0" w:space="0" w:color="auto"/>
            <w:right w:val="none" w:sz="0" w:space="0" w:color="auto"/>
          </w:divBdr>
        </w:div>
        <w:div w:id="1911034836">
          <w:marLeft w:val="547"/>
          <w:marRight w:val="0"/>
          <w:marTop w:val="154"/>
          <w:marBottom w:val="0"/>
          <w:divBdr>
            <w:top w:val="none" w:sz="0" w:space="0" w:color="auto"/>
            <w:left w:val="none" w:sz="0" w:space="0" w:color="auto"/>
            <w:bottom w:val="none" w:sz="0" w:space="0" w:color="auto"/>
            <w:right w:val="none" w:sz="0" w:space="0" w:color="auto"/>
          </w:divBdr>
        </w:div>
      </w:divsChild>
    </w:div>
    <w:div w:id="1573853549">
      <w:bodyDiv w:val="1"/>
      <w:marLeft w:val="0"/>
      <w:marRight w:val="0"/>
      <w:marTop w:val="0"/>
      <w:marBottom w:val="0"/>
      <w:divBdr>
        <w:top w:val="none" w:sz="0" w:space="0" w:color="auto"/>
        <w:left w:val="none" w:sz="0" w:space="0" w:color="auto"/>
        <w:bottom w:val="none" w:sz="0" w:space="0" w:color="auto"/>
        <w:right w:val="none" w:sz="0" w:space="0" w:color="auto"/>
      </w:divBdr>
    </w:div>
    <w:div w:id="1584142488">
      <w:bodyDiv w:val="1"/>
      <w:marLeft w:val="0"/>
      <w:marRight w:val="0"/>
      <w:marTop w:val="0"/>
      <w:marBottom w:val="0"/>
      <w:divBdr>
        <w:top w:val="none" w:sz="0" w:space="0" w:color="auto"/>
        <w:left w:val="none" w:sz="0" w:space="0" w:color="auto"/>
        <w:bottom w:val="none" w:sz="0" w:space="0" w:color="auto"/>
        <w:right w:val="none" w:sz="0" w:space="0" w:color="auto"/>
      </w:divBdr>
      <w:divsChild>
        <w:div w:id="1934509942">
          <w:marLeft w:val="965"/>
          <w:marRight w:val="0"/>
          <w:marTop w:val="115"/>
          <w:marBottom w:val="0"/>
          <w:divBdr>
            <w:top w:val="none" w:sz="0" w:space="0" w:color="auto"/>
            <w:left w:val="none" w:sz="0" w:space="0" w:color="auto"/>
            <w:bottom w:val="none" w:sz="0" w:space="0" w:color="auto"/>
            <w:right w:val="none" w:sz="0" w:space="0" w:color="auto"/>
          </w:divBdr>
        </w:div>
        <w:div w:id="350110426">
          <w:marLeft w:val="965"/>
          <w:marRight w:val="0"/>
          <w:marTop w:val="115"/>
          <w:marBottom w:val="0"/>
          <w:divBdr>
            <w:top w:val="none" w:sz="0" w:space="0" w:color="auto"/>
            <w:left w:val="none" w:sz="0" w:space="0" w:color="auto"/>
            <w:bottom w:val="none" w:sz="0" w:space="0" w:color="auto"/>
            <w:right w:val="none" w:sz="0" w:space="0" w:color="auto"/>
          </w:divBdr>
        </w:div>
        <w:div w:id="1173909442">
          <w:marLeft w:val="965"/>
          <w:marRight w:val="0"/>
          <w:marTop w:val="115"/>
          <w:marBottom w:val="0"/>
          <w:divBdr>
            <w:top w:val="none" w:sz="0" w:space="0" w:color="auto"/>
            <w:left w:val="none" w:sz="0" w:space="0" w:color="auto"/>
            <w:bottom w:val="none" w:sz="0" w:space="0" w:color="auto"/>
            <w:right w:val="none" w:sz="0" w:space="0" w:color="auto"/>
          </w:divBdr>
        </w:div>
        <w:div w:id="90786653">
          <w:marLeft w:val="965"/>
          <w:marRight w:val="0"/>
          <w:marTop w:val="115"/>
          <w:marBottom w:val="0"/>
          <w:divBdr>
            <w:top w:val="none" w:sz="0" w:space="0" w:color="auto"/>
            <w:left w:val="none" w:sz="0" w:space="0" w:color="auto"/>
            <w:bottom w:val="none" w:sz="0" w:space="0" w:color="auto"/>
            <w:right w:val="none" w:sz="0" w:space="0" w:color="auto"/>
          </w:divBdr>
        </w:div>
      </w:divsChild>
    </w:div>
    <w:div w:id="1803696690">
      <w:bodyDiv w:val="1"/>
      <w:marLeft w:val="0"/>
      <w:marRight w:val="0"/>
      <w:marTop w:val="0"/>
      <w:marBottom w:val="0"/>
      <w:divBdr>
        <w:top w:val="none" w:sz="0" w:space="0" w:color="auto"/>
        <w:left w:val="none" w:sz="0" w:space="0" w:color="auto"/>
        <w:bottom w:val="none" w:sz="0" w:space="0" w:color="auto"/>
        <w:right w:val="none" w:sz="0" w:space="0" w:color="auto"/>
      </w:divBdr>
      <w:divsChild>
        <w:div w:id="1879076975">
          <w:marLeft w:val="0"/>
          <w:marRight w:val="0"/>
          <w:marTop w:val="0"/>
          <w:marBottom w:val="0"/>
          <w:divBdr>
            <w:top w:val="none" w:sz="0" w:space="0" w:color="auto"/>
            <w:left w:val="none" w:sz="0" w:space="0" w:color="auto"/>
            <w:bottom w:val="none" w:sz="0" w:space="0" w:color="auto"/>
            <w:right w:val="none" w:sz="0" w:space="0" w:color="auto"/>
          </w:divBdr>
          <w:divsChild>
            <w:div w:id="267010262">
              <w:marLeft w:val="0"/>
              <w:marRight w:val="0"/>
              <w:marTop w:val="0"/>
              <w:marBottom w:val="0"/>
              <w:divBdr>
                <w:top w:val="none" w:sz="0" w:space="0" w:color="auto"/>
                <w:left w:val="none" w:sz="0" w:space="0" w:color="auto"/>
                <w:bottom w:val="none" w:sz="0" w:space="0" w:color="auto"/>
                <w:right w:val="none" w:sz="0" w:space="0" w:color="auto"/>
              </w:divBdr>
              <w:divsChild>
                <w:div w:id="871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850188">
      <w:bodyDiv w:val="1"/>
      <w:marLeft w:val="0"/>
      <w:marRight w:val="0"/>
      <w:marTop w:val="0"/>
      <w:marBottom w:val="0"/>
      <w:divBdr>
        <w:top w:val="none" w:sz="0" w:space="0" w:color="auto"/>
        <w:left w:val="none" w:sz="0" w:space="0" w:color="auto"/>
        <w:bottom w:val="none" w:sz="0" w:space="0" w:color="auto"/>
        <w:right w:val="none" w:sz="0" w:space="0" w:color="auto"/>
      </w:divBdr>
      <w:divsChild>
        <w:div w:id="669335821">
          <w:marLeft w:val="547"/>
          <w:marRight w:val="0"/>
          <w:marTop w:val="134"/>
          <w:marBottom w:val="0"/>
          <w:divBdr>
            <w:top w:val="none" w:sz="0" w:space="0" w:color="auto"/>
            <w:left w:val="none" w:sz="0" w:space="0" w:color="auto"/>
            <w:bottom w:val="none" w:sz="0" w:space="0" w:color="auto"/>
            <w:right w:val="none" w:sz="0" w:space="0" w:color="auto"/>
          </w:divBdr>
        </w:div>
        <w:div w:id="614945998">
          <w:marLeft w:val="547"/>
          <w:marRight w:val="0"/>
          <w:marTop w:val="134"/>
          <w:marBottom w:val="0"/>
          <w:divBdr>
            <w:top w:val="none" w:sz="0" w:space="0" w:color="auto"/>
            <w:left w:val="none" w:sz="0" w:space="0" w:color="auto"/>
            <w:bottom w:val="none" w:sz="0" w:space="0" w:color="auto"/>
            <w:right w:val="none" w:sz="0" w:space="0" w:color="auto"/>
          </w:divBdr>
        </w:div>
        <w:div w:id="1934318947">
          <w:marLeft w:val="547"/>
          <w:marRight w:val="0"/>
          <w:marTop w:val="134"/>
          <w:marBottom w:val="0"/>
          <w:divBdr>
            <w:top w:val="none" w:sz="0" w:space="0" w:color="auto"/>
            <w:left w:val="none" w:sz="0" w:space="0" w:color="auto"/>
            <w:bottom w:val="none" w:sz="0" w:space="0" w:color="auto"/>
            <w:right w:val="none" w:sz="0" w:space="0" w:color="auto"/>
          </w:divBdr>
        </w:div>
        <w:div w:id="1194462576">
          <w:marLeft w:val="1166"/>
          <w:marRight w:val="0"/>
          <w:marTop w:val="115"/>
          <w:marBottom w:val="0"/>
          <w:divBdr>
            <w:top w:val="none" w:sz="0" w:space="0" w:color="auto"/>
            <w:left w:val="none" w:sz="0" w:space="0" w:color="auto"/>
            <w:bottom w:val="none" w:sz="0" w:space="0" w:color="auto"/>
            <w:right w:val="none" w:sz="0" w:space="0" w:color="auto"/>
          </w:divBdr>
        </w:div>
        <w:div w:id="160395615">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image" Target="media/image3.gi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poweringag.or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ergypedia.info/wiki/Toolbox_on_SPIS"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Powering.Agriculture@giz.de" TargetMode="Externa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commentsExtended" Target="commentsExtended.xm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gfa">
  <a:themeElements>
    <a:clrScheme name="gfa">
      <a:dk1>
        <a:sysClr val="windowText" lastClr="000000"/>
      </a:dk1>
      <a:lt1>
        <a:sysClr val="window" lastClr="FFFFFF"/>
      </a:lt1>
      <a:dk2>
        <a:srgbClr val="1F497D"/>
      </a:dk2>
      <a:lt2>
        <a:srgbClr val="EEECE1"/>
      </a:lt2>
      <a:accent1>
        <a:srgbClr val="148DCD"/>
      </a:accent1>
      <a:accent2>
        <a:srgbClr val="94BAE3"/>
      </a:accent2>
      <a:accent3>
        <a:srgbClr val="00AE8E"/>
      </a:accent3>
      <a:accent4>
        <a:srgbClr val="72C8B4"/>
      </a:accent4>
      <a:accent5>
        <a:srgbClr val="1F497D"/>
      </a:accent5>
      <a:accent6>
        <a:srgbClr val="034EA2"/>
      </a:accent6>
      <a:hlink>
        <a:srgbClr val="0000FF"/>
      </a:hlink>
      <a:folHlink>
        <a:srgbClr val="800080"/>
      </a:folHlink>
    </a:clrScheme>
    <a:fontScheme name="gfa">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3D1E1-C61E-409C-8A79-7F0934303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1314</Words>
  <Characters>7495</Characters>
  <Application>Microsoft Office Word</Application>
  <DocSecurity>0</DocSecurity>
  <Lines>62</Lines>
  <Paragraphs>17</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LinksUpToDate>false</LinksUpToDate>
  <CharactersWithSpaces>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2018-09-03T08:58:00Z</dcterms:created>
  <dcterms:modified xsi:type="dcterms:W3CDTF">2018-09-03T11:06:00Z</dcterms:modified>
</cp:coreProperties>
</file>